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3A1" w:rsidRPr="004F1274" w:rsidRDefault="005D73A1" w:rsidP="005D73A1">
      <w:pPr>
        <w:spacing w:after="0" w:line="240" w:lineRule="auto"/>
        <w:jc w:val="center"/>
        <w:rPr>
          <w:rFonts w:ascii="Times New Roman" w:hAnsi="Times New Roman"/>
          <w:b/>
          <w:noProof/>
          <w:color w:val="000000"/>
          <w:sz w:val="24"/>
          <w:szCs w:val="24"/>
          <w:lang w:eastAsia="en-MY"/>
        </w:rPr>
      </w:pPr>
      <w:r w:rsidRPr="004F1274">
        <w:rPr>
          <w:rFonts w:ascii="Times New Roman" w:hAnsi="Times New Roman"/>
          <w:b/>
          <w:noProof/>
          <w:color w:val="000000"/>
          <w:sz w:val="24"/>
          <w:szCs w:val="24"/>
          <w:lang w:val="en-US"/>
        </w:rPr>
        <w:drawing>
          <wp:inline distT="0" distB="0" distL="0" distR="0">
            <wp:extent cx="3850293" cy="1958196"/>
            <wp:effectExtent l="19050" t="0" r="0" b="0"/>
            <wp:docPr id="1" name="Picture 1" descr="UKM_logo2_4C_teks hi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M_logo2_4C_teks hitam"/>
                    <pic:cNvPicPr>
                      <a:picLocks noChangeAspect="1" noChangeArrowheads="1"/>
                    </pic:cNvPicPr>
                  </pic:nvPicPr>
                  <pic:blipFill>
                    <a:blip r:embed="rId8" cstate="print"/>
                    <a:srcRect l="131" t="2575"/>
                    <a:stretch>
                      <a:fillRect/>
                    </a:stretch>
                  </pic:blipFill>
                  <pic:spPr bwMode="auto">
                    <a:xfrm>
                      <a:off x="0" y="0"/>
                      <a:ext cx="3850293" cy="1958196"/>
                    </a:xfrm>
                    <a:prstGeom prst="rect">
                      <a:avLst/>
                    </a:prstGeom>
                    <a:noFill/>
                    <a:ln w="9525">
                      <a:noFill/>
                      <a:miter lim="800000"/>
                      <a:headEnd/>
                      <a:tailEnd/>
                    </a:ln>
                  </pic:spPr>
                </pic:pic>
              </a:graphicData>
            </a:graphic>
          </wp:inline>
        </w:drawing>
      </w:r>
    </w:p>
    <w:p w:rsidR="005D73A1" w:rsidRPr="004F1274" w:rsidRDefault="005D73A1" w:rsidP="005D73A1">
      <w:pPr>
        <w:spacing w:after="0" w:line="240" w:lineRule="auto"/>
        <w:jc w:val="center"/>
        <w:rPr>
          <w:rFonts w:ascii="Times New Roman" w:hAnsi="Times New Roman"/>
          <w:b/>
          <w:noProof/>
          <w:color w:val="000000"/>
          <w:sz w:val="24"/>
          <w:szCs w:val="24"/>
          <w:lang w:eastAsia="en-MY"/>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SURVEY FORM</w:t>
      </w:r>
    </w:p>
    <w:p w:rsidR="005D73A1" w:rsidRPr="004F1274" w:rsidRDefault="005D73A1" w:rsidP="005D73A1">
      <w:pPr>
        <w:spacing w:line="240" w:lineRule="auto"/>
        <w:jc w:val="center"/>
        <w:rPr>
          <w:rFonts w:ascii="Times New Roman" w:hAnsi="Times New Roman"/>
          <w:b/>
          <w:sz w:val="24"/>
          <w:szCs w:val="24"/>
        </w:rPr>
      </w:pPr>
      <w:r w:rsidRPr="004F1274">
        <w:rPr>
          <w:rFonts w:ascii="Times New Roman" w:hAnsi="Times New Roman"/>
          <w:b/>
          <w:sz w:val="24"/>
          <w:szCs w:val="24"/>
        </w:rPr>
        <w:t>“FACTORS AFFECTING ACADEMIC PERFORMANCE DURING CLINICAL YEARS: AUDIOLOGY AND SPEECH SCIENCES STUDENTS”</w:t>
      </w: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line="240" w:lineRule="auto"/>
        <w:jc w:val="center"/>
        <w:rPr>
          <w:rFonts w:ascii="Times New Roman" w:hAnsi="Times New Roman"/>
          <w:sz w:val="24"/>
          <w:szCs w:val="24"/>
        </w:rPr>
      </w:pP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DEPARTMENT OF AUDIOLOGY AND SPEECH SCIENCES</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ALLIED HEALTH SCIENCE FACULTY</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UNIVERSITI KEBANGSAAN MALAYSIA</w:t>
      </w:r>
    </w:p>
    <w:p w:rsidR="005D73A1" w:rsidRPr="004F1274" w:rsidRDefault="005D73A1" w:rsidP="005D73A1">
      <w:pPr>
        <w:spacing w:after="0" w:line="240" w:lineRule="auto"/>
        <w:jc w:val="center"/>
        <w:rPr>
          <w:rFonts w:ascii="Times New Roman" w:hAnsi="Times New Roman"/>
          <w:b/>
          <w:sz w:val="24"/>
          <w:szCs w:val="24"/>
        </w:rPr>
      </w:pPr>
      <w:r w:rsidRPr="004F1274">
        <w:rPr>
          <w:rFonts w:ascii="Times New Roman" w:hAnsi="Times New Roman"/>
          <w:b/>
          <w:sz w:val="24"/>
          <w:szCs w:val="24"/>
        </w:rPr>
        <w:t>53200 KUALA LUMPUR</w:t>
      </w: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jc w:val="center"/>
        <w:rPr>
          <w:rFonts w:ascii="Times New Roman" w:hAnsi="Times New Roman"/>
          <w:b/>
          <w:sz w:val="24"/>
          <w:szCs w:val="24"/>
        </w:rPr>
      </w:pPr>
      <w:r w:rsidRPr="004F1274">
        <w:rPr>
          <w:rFonts w:ascii="Times New Roman" w:hAnsi="Times New Roman"/>
          <w:b/>
          <w:sz w:val="24"/>
          <w:szCs w:val="24"/>
        </w:rPr>
        <w:t>[SULIT]</w:t>
      </w:r>
    </w:p>
    <w:p w:rsidR="005D73A1" w:rsidRPr="004F1274" w:rsidRDefault="005D73A1" w:rsidP="005D73A1">
      <w:pPr>
        <w:spacing w:line="240" w:lineRule="auto"/>
        <w:jc w:val="center"/>
        <w:rPr>
          <w:rFonts w:ascii="Times New Roman" w:hAnsi="Times New Roman"/>
          <w:sz w:val="24"/>
          <w:szCs w:val="24"/>
        </w:rPr>
      </w:pPr>
      <w:r w:rsidRPr="004F1274">
        <w:rPr>
          <w:rFonts w:ascii="Times New Roman" w:hAnsi="Times New Roman"/>
          <w:b/>
          <w:bCs/>
          <w:sz w:val="24"/>
          <w:szCs w:val="24"/>
        </w:rPr>
        <w:lastRenderedPageBreak/>
        <w:t>RESEARCH CONSENT FORM</w:t>
      </w:r>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b/>
          <w:sz w:val="24"/>
          <w:szCs w:val="24"/>
          <w:u w:val="single"/>
        </w:rPr>
        <w:t>Purpose and Procedure:</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rPr>
        <w:t xml:space="preserve">The purpose of this research is to study the factors affecting academic performance during clinical years of Audiology and Speech Sciences students. If you agree to take part in this research, </w:t>
      </w:r>
      <w:commentRangeStart w:id="0"/>
      <w:r w:rsidRPr="004F1274">
        <w:rPr>
          <w:rFonts w:ascii="Times New Roman" w:hAnsi="Times New Roman"/>
          <w:sz w:val="24"/>
          <w:szCs w:val="24"/>
        </w:rPr>
        <w:t xml:space="preserve">you need to </w:t>
      </w:r>
      <w:commentRangeEnd w:id="0"/>
      <w:r w:rsidR="00CA3FE9">
        <w:rPr>
          <w:rStyle w:val="CommentReference"/>
        </w:rPr>
        <w:commentReference w:id="0"/>
      </w:r>
      <w:r w:rsidRPr="004F1274">
        <w:rPr>
          <w:rFonts w:ascii="Times New Roman" w:hAnsi="Times New Roman"/>
          <w:sz w:val="24"/>
          <w:szCs w:val="24"/>
        </w:rPr>
        <w:t xml:space="preserve">fill in the questionnaire given. </w:t>
      </w:r>
    </w:p>
    <w:p w:rsidR="005D73A1" w:rsidRPr="004F1274" w:rsidRDefault="005D73A1" w:rsidP="005D73A1">
      <w:pPr>
        <w:pStyle w:val="NormalWeb"/>
        <w:spacing w:before="0" w:beforeAutospacing="0" w:after="0" w:afterAutospacing="0"/>
        <w:jc w:val="both"/>
      </w:pPr>
      <w:commentRangeStart w:id="1"/>
      <w:r w:rsidRPr="004F1274">
        <w:rPr>
          <w:rStyle w:val="hps"/>
          <w:rFonts w:eastAsia="Calibri"/>
          <w:b/>
          <w:u w:val="single"/>
        </w:rPr>
        <w:t>Volunteerism</w:t>
      </w:r>
      <w:commentRangeEnd w:id="1"/>
      <w:r w:rsidR="00CA3FE9">
        <w:rPr>
          <w:rStyle w:val="CommentReference"/>
          <w:rFonts w:ascii="Calibri" w:eastAsia="Calibri" w:hAnsi="Calibri"/>
          <w:lang w:val="en-MY"/>
        </w:rPr>
        <w:commentReference w:id="1"/>
      </w:r>
      <w:proofErr w:type="gramStart"/>
      <w:r w:rsidRPr="004F1274">
        <w:rPr>
          <w:b/>
          <w:u w:val="single"/>
        </w:rPr>
        <w:t>:</w:t>
      </w:r>
      <w:proofErr w:type="gramEnd"/>
      <w:r w:rsidRPr="004F1274">
        <w:rPr>
          <w:b/>
          <w:u w:val="single"/>
        </w:rPr>
        <w:br/>
      </w:r>
      <w:r w:rsidRPr="004F1274">
        <w:rPr>
          <w:rStyle w:val="hps"/>
          <w:rFonts w:eastAsia="Calibri"/>
        </w:rPr>
        <w:t>Your participation</w:t>
      </w:r>
      <w:r w:rsidRPr="004F1274">
        <w:t xml:space="preserve"> </w:t>
      </w:r>
      <w:r w:rsidRPr="004F1274">
        <w:rPr>
          <w:rStyle w:val="hps"/>
          <w:rFonts w:eastAsia="Calibri"/>
        </w:rPr>
        <w:t>in</w:t>
      </w:r>
      <w:r w:rsidRPr="004F1274">
        <w:t xml:space="preserve"> </w:t>
      </w:r>
      <w:r w:rsidRPr="004F1274">
        <w:rPr>
          <w:rStyle w:val="hps"/>
          <w:rFonts w:eastAsia="Calibri"/>
        </w:rPr>
        <w:t>this study</w:t>
      </w:r>
      <w:r w:rsidRPr="004F1274">
        <w:t xml:space="preserve"> </w:t>
      </w:r>
      <w:r w:rsidRPr="004F1274">
        <w:rPr>
          <w:rStyle w:val="hps"/>
          <w:rFonts w:eastAsia="Calibri"/>
        </w:rPr>
        <w:t xml:space="preserve">is </w:t>
      </w:r>
      <w:ins w:id="2" w:author="psychomunk" w:date="2011-02-25T17:12:00Z">
        <w:r w:rsidR="00CA3FE9">
          <w:rPr>
            <w:rStyle w:val="hps"/>
            <w:rFonts w:eastAsia="Calibri"/>
          </w:rPr>
          <w:t xml:space="preserve">fully </w:t>
        </w:r>
      </w:ins>
      <w:r w:rsidRPr="004F1274">
        <w:rPr>
          <w:rStyle w:val="hps"/>
          <w:rFonts w:eastAsia="Calibri"/>
        </w:rPr>
        <w:t>voluntary</w:t>
      </w:r>
      <w:r w:rsidRPr="004F1274">
        <w:t xml:space="preserve">, </w:t>
      </w:r>
      <w:r w:rsidRPr="004F1274">
        <w:rPr>
          <w:rStyle w:val="hps"/>
          <w:rFonts w:eastAsia="Calibri"/>
        </w:rPr>
        <w:t>and</w:t>
      </w:r>
      <w:r w:rsidRPr="004F1274">
        <w:t xml:space="preserve"> </w:t>
      </w:r>
      <w:r w:rsidRPr="004F1274">
        <w:rPr>
          <w:rStyle w:val="hps"/>
          <w:rFonts w:eastAsia="Calibri"/>
        </w:rPr>
        <w:t>you have the right</w:t>
      </w:r>
      <w:r w:rsidRPr="004F1274">
        <w:t xml:space="preserve"> </w:t>
      </w:r>
      <w:r w:rsidRPr="004F1274">
        <w:rPr>
          <w:rStyle w:val="hps"/>
          <w:rFonts w:eastAsia="Calibri"/>
        </w:rPr>
        <w:t>to</w:t>
      </w:r>
      <w:r w:rsidRPr="004F1274">
        <w:t xml:space="preserve"> </w:t>
      </w:r>
      <w:r w:rsidRPr="004F1274">
        <w:rPr>
          <w:rStyle w:val="hps"/>
          <w:rFonts w:eastAsia="Calibri"/>
        </w:rPr>
        <w:t>withdraw from</w:t>
      </w:r>
      <w:r w:rsidRPr="004F1274">
        <w:t xml:space="preserve"> </w:t>
      </w:r>
      <w:r w:rsidRPr="004F1274">
        <w:rPr>
          <w:rStyle w:val="hps"/>
          <w:rFonts w:eastAsia="Calibri"/>
        </w:rPr>
        <w:t>the</w:t>
      </w:r>
      <w:r w:rsidRPr="004F1274">
        <w:t xml:space="preserve"> </w:t>
      </w:r>
      <w:r w:rsidRPr="004F1274">
        <w:rPr>
          <w:rStyle w:val="hps"/>
          <w:rFonts w:eastAsia="Calibri"/>
        </w:rPr>
        <w:t>study</w:t>
      </w:r>
      <w:r w:rsidRPr="004F1274">
        <w:t xml:space="preserve"> </w:t>
      </w:r>
      <w:r w:rsidRPr="004F1274">
        <w:rPr>
          <w:rStyle w:val="hps"/>
          <w:rFonts w:eastAsia="Calibri"/>
        </w:rPr>
        <w:t>at</w:t>
      </w:r>
      <w:r w:rsidRPr="004F1274">
        <w:t xml:space="preserve"> </w:t>
      </w:r>
      <w:r w:rsidRPr="004F1274">
        <w:rPr>
          <w:rStyle w:val="hps"/>
          <w:rFonts w:eastAsia="Calibri"/>
        </w:rPr>
        <w:t>any time</w:t>
      </w:r>
      <w:r w:rsidRPr="004F1274">
        <w:t>.</w:t>
      </w:r>
    </w:p>
    <w:p w:rsidR="005D73A1" w:rsidRPr="004F1274" w:rsidRDefault="005D73A1" w:rsidP="005D73A1">
      <w:pPr>
        <w:pStyle w:val="NormalWeb"/>
        <w:spacing w:before="0" w:beforeAutospacing="0" w:after="0" w:afterAutospacing="0"/>
        <w:jc w:val="both"/>
        <w:rPr>
          <w:lang w:val="de-DE"/>
        </w:rPr>
      </w:pPr>
    </w:p>
    <w:p w:rsidR="005D73A1" w:rsidRPr="004F1274" w:rsidRDefault="005D73A1" w:rsidP="005D73A1">
      <w:pPr>
        <w:spacing w:line="240" w:lineRule="auto"/>
        <w:jc w:val="both"/>
        <w:rPr>
          <w:rFonts w:ascii="Times New Roman" w:hAnsi="Times New Roman"/>
          <w:b/>
          <w:sz w:val="24"/>
          <w:szCs w:val="24"/>
        </w:rPr>
      </w:pPr>
      <w:r w:rsidRPr="004F1274">
        <w:rPr>
          <w:rFonts w:ascii="Times New Roman" w:hAnsi="Times New Roman"/>
          <w:b/>
          <w:sz w:val="24"/>
          <w:szCs w:val="24"/>
          <w:u w:val="single"/>
        </w:rPr>
        <w:t>Risk</w:t>
      </w:r>
      <w:r w:rsidRPr="004F1274">
        <w:rPr>
          <w:rFonts w:ascii="Times New Roman" w:hAnsi="Times New Roman"/>
          <w:b/>
          <w:sz w:val="24"/>
          <w:szCs w:val="24"/>
        </w:rPr>
        <w:t xml:space="preserve">: </w:t>
      </w:r>
    </w:p>
    <w:p w:rsidR="005D73A1" w:rsidRPr="004F1274" w:rsidRDefault="005D73A1" w:rsidP="005D73A1">
      <w:pPr>
        <w:autoSpaceDE w:val="0"/>
        <w:autoSpaceDN w:val="0"/>
        <w:adjustRightInd w:val="0"/>
        <w:spacing w:line="240" w:lineRule="auto"/>
        <w:jc w:val="both"/>
        <w:rPr>
          <w:rFonts w:ascii="Times New Roman" w:hAnsi="Times New Roman"/>
          <w:color w:val="000000"/>
          <w:sz w:val="24"/>
          <w:szCs w:val="24"/>
          <w:lang w:eastAsia="zh-CN"/>
        </w:rPr>
      </w:pPr>
      <w:r w:rsidRPr="004F1274">
        <w:rPr>
          <w:rStyle w:val="hps"/>
          <w:rFonts w:ascii="Times New Roman" w:hAnsi="Times New Roman"/>
          <w:sz w:val="24"/>
          <w:szCs w:val="24"/>
        </w:rPr>
        <w:t>Your participation</w:t>
      </w:r>
      <w:r w:rsidRPr="004F1274">
        <w:rPr>
          <w:rFonts w:ascii="Times New Roman" w:hAnsi="Times New Roman"/>
          <w:sz w:val="24"/>
          <w:szCs w:val="24"/>
        </w:rPr>
        <w:t xml:space="preserve"> </w:t>
      </w:r>
      <w:r w:rsidRPr="004F1274">
        <w:rPr>
          <w:rStyle w:val="hps"/>
          <w:rFonts w:ascii="Times New Roman" w:hAnsi="Times New Roman"/>
          <w:sz w:val="24"/>
          <w:szCs w:val="24"/>
        </w:rPr>
        <w:t>in</w:t>
      </w:r>
      <w:r w:rsidRPr="004F1274">
        <w:rPr>
          <w:rFonts w:ascii="Times New Roman" w:hAnsi="Times New Roman"/>
          <w:sz w:val="24"/>
          <w:szCs w:val="24"/>
        </w:rPr>
        <w:t xml:space="preserve"> </w:t>
      </w:r>
      <w:r w:rsidRPr="004F1274">
        <w:rPr>
          <w:rStyle w:val="hps"/>
          <w:rFonts w:ascii="Times New Roman" w:hAnsi="Times New Roman"/>
          <w:sz w:val="24"/>
          <w:szCs w:val="24"/>
        </w:rPr>
        <w:t>this study</w:t>
      </w:r>
      <w:r w:rsidRPr="004F1274">
        <w:rPr>
          <w:rFonts w:ascii="Times New Roman" w:hAnsi="Times New Roman"/>
          <w:sz w:val="24"/>
          <w:szCs w:val="24"/>
        </w:rPr>
        <w:t xml:space="preserve"> </w:t>
      </w:r>
      <w:r w:rsidRPr="004F1274">
        <w:rPr>
          <w:rStyle w:val="hps"/>
          <w:rFonts w:ascii="Times New Roman" w:hAnsi="Times New Roman"/>
          <w:sz w:val="24"/>
          <w:szCs w:val="24"/>
        </w:rPr>
        <w:t>did not involve</w:t>
      </w:r>
      <w:r w:rsidRPr="004F1274">
        <w:rPr>
          <w:rFonts w:ascii="Times New Roman" w:hAnsi="Times New Roman"/>
          <w:sz w:val="24"/>
          <w:szCs w:val="24"/>
        </w:rPr>
        <w:t xml:space="preserve"> </w:t>
      </w:r>
      <w:r w:rsidRPr="004F1274">
        <w:rPr>
          <w:rStyle w:val="hps"/>
          <w:rFonts w:ascii="Times New Roman" w:hAnsi="Times New Roman"/>
          <w:sz w:val="24"/>
          <w:szCs w:val="24"/>
        </w:rPr>
        <w:t>any</w:t>
      </w:r>
      <w:r w:rsidRPr="004F1274">
        <w:rPr>
          <w:rFonts w:ascii="Times New Roman" w:hAnsi="Times New Roman"/>
          <w:sz w:val="24"/>
          <w:szCs w:val="24"/>
        </w:rPr>
        <w:t xml:space="preserve"> </w:t>
      </w:r>
      <w:r w:rsidRPr="004F1274">
        <w:rPr>
          <w:rStyle w:val="hps"/>
          <w:rFonts w:ascii="Times New Roman" w:hAnsi="Times New Roman"/>
          <w:sz w:val="24"/>
          <w:szCs w:val="24"/>
        </w:rPr>
        <w:t>physical</w:t>
      </w:r>
      <w:r w:rsidRPr="004F1274">
        <w:rPr>
          <w:rFonts w:ascii="Times New Roman" w:hAnsi="Times New Roman"/>
          <w:sz w:val="24"/>
          <w:szCs w:val="24"/>
        </w:rPr>
        <w:t xml:space="preserve"> </w:t>
      </w:r>
      <w:r w:rsidRPr="004F1274">
        <w:rPr>
          <w:rStyle w:val="hps"/>
          <w:rFonts w:ascii="Times New Roman" w:hAnsi="Times New Roman"/>
          <w:sz w:val="24"/>
          <w:szCs w:val="24"/>
        </w:rPr>
        <w:t>risk</w:t>
      </w:r>
      <w:r w:rsidRPr="004F1274">
        <w:rPr>
          <w:rFonts w:ascii="Times New Roman" w:hAnsi="Times New Roman"/>
          <w:sz w:val="24"/>
          <w:szCs w:val="24"/>
        </w:rPr>
        <w:t>.</w:t>
      </w:r>
    </w:p>
    <w:p w:rsidR="005D73A1" w:rsidRPr="004F1274" w:rsidRDefault="005D73A1" w:rsidP="005D73A1">
      <w:pPr>
        <w:spacing w:line="240" w:lineRule="auto"/>
        <w:jc w:val="both"/>
        <w:rPr>
          <w:rFonts w:ascii="Times New Roman" w:hAnsi="Times New Roman"/>
          <w:b/>
          <w:color w:val="000000"/>
          <w:sz w:val="24"/>
          <w:szCs w:val="24"/>
          <w:lang w:eastAsia="zh-CN"/>
        </w:rPr>
      </w:pPr>
      <w:r w:rsidRPr="004F1274">
        <w:rPr>
          <w:rFonts w:ascii="Times New Roman" w:hAnsi="Times New Roman"/>
          <w:b/>
          <w:color w:val="000000"/>
          <w:sz w:val="24"/>
          <w:szCs w:val="24"/>
          <w:u w:val="single"/>
          <w:lang w:eastAsia="zh-CN"/>
        </w:rPr>
        <w:t>Cost:</w:t>
      </w:r>
      <w:r w:rsidRPr="004F1274">
        <w:rPr>
          <w:rFonts w:ascii="Times New Roman" w:hAnsi="Times New Roman"/>
          <w:b/>
          <w:color w:val="000000"/>
          <w:sz w:val="24"/>
          <w:szCs w:val="24"/>
          <w:lang w:eastAsia="zh-CN"/>
        </w:rPr>
        <w:t xml:space="preserve"> </w:t>
      </w:r>
    </w:p>
    <w:p w:rsidR="005D73A1" w:rsidRPr="004F1274" w:rsidRDefault="005D73A1" w:rsidP="005D73A1">
      <w:pPr>
        <w:spacing w:after="0" w:line="240" w:lineRule="auto"/>
        <w:rPr>
          <w:rFonts w:ascii="Times New Roman" w:eastAsia="Times New Roman" w:hAnsi="Times New Roman"/>
          <w:sz w:val="24"/>
          <w:szCs w:val="24"/>
          <w:lang w:val="en-US" w:eastAsia="zh-CN"/>
        </w:rPr>
      </w:pPr>
      <w:r w:rsidRPr="004F1274">
        <w:rPr>
          <w:rFonts w:ascii="Times New Roman" w:eastAsia="Times New Roman" w:hAnsi="Times New Roman"/>
          <w:sz w:val="24"/>
          <w:szCs w:val="24"/>
          <w:lang w:eastAsia="zh-CN"/>
        </w:rPr>
        <w:t>There is no cost to be incurred in participating in this study.</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color w:val="000000"/>
          <w:sz w:val="24"/>
          <w:szCs w:val="24"/>
          <w:lang w:eastAsia="zh-CN"/>
        </w:rPr>
        <w:t xml:space="preserve"> </w:t>
      </w:r>
    </w:p>
    <w:p w:rsidR="005D73A1" w:rsidRPr="004F1274" w:rsidRDefault="005D73A1" w:rsidP="005D73A1">
      <w:pPr>
        <w:spacing w:line="240" w:lineRule="auto"/>
        <w:jc w:val="both"/>
        <w:rPr>
          <w:rFonts w:ascii="Times New Roman" w:hAnsi="Times New Roman"/>
          <w:sz w:val="24"/>
          <w:szCs w:val="24"/>
        </w:rPr>
      </w:pPr>
      <w:r w:rsidRPr="004F1274">
        <w:rPr>
          <w:rStyle w:val="hps"/>
          <w:rFonts w:ascii="Times New Roman" w:hAnsi="Times New Roman"/>
          <w:b/>
          <w:sz w:val="24"/>
          <w:szCs w:val="24"/>
          <w:u w:val="single"/>
        </w:rPr>
        <w:t>Confidentiality</w:t>
      </w:r>
      <w:r w:rsidRPr="004F1274">
        <w:rPr>
          <w:rFonts w:ascii="Times New Roman" w:hAnsi="Times New Roman"/>
          <w:b/>
          <w:sz w:val="24"/>
          <w:szCs w:val="24"/>
          <w:u w:val="single"/>
        </w:rPr>
        <w:t>:</w:t>
      </w:r>
      <w:r w:rsidRPr="004F1274">
        <w:rPr>
          <w:rFonts w:ascii="Times New Roman" w:hAnsi="Times New Roman"/>
          <w:sz w:val="24"/>
          <w:szCs w:val="24"/>
        </w:rPr>
        <w:t xml:space="preserve"> </w:t>
      </w:r>
      <w:r w:rsidRPr="004F1274">
        <w:rPr>
          <w:rFonts w:ascii="Times New Roman" w:hAnsi="Times New Roman"/>
          <w:sz w:val="24"/>
          <w:szCs w:val="24"/>
        </w:rPr>
        <w:br/>
      </w:r>
      <w:r w:rsidRPr="004F1274">
        <w:rPr>
          <w:rStyle w:val="hps"/>
          <w:rFonts w:ascii="Times New Roman" w:hAnsi="Times New Roman"/>
          <w:sz w:val="24"/>
          <w:szCs w:val="24"/>
        </w:rPr>
        <w:t>All</w:t>
      </w:r>
      <w:r w:rsidRPr="004F1274">
        <w:rPr>
          <w:rFonts w:ascii="Times New Roman" w:hAnsi="Times New Roman"/>
          <w:sz w:val="24"/>
          <w:szCs w:val="24"/>
        </w:rPr>
        <w:t xml:space="preserve"> </w:t>
      </w:r>
      <w:r w:rsidRPr="004F1274">
        <w:rPr>
          <w:rStyle w:val="hps"/>
          <w:rFonts w:ascii="Times New Roman" w:hAnsi="Times New Roman"/>
          <w:sz w:val="24"/>
          <w:szCs w:val="24"/>
        </w:rPr>
        <w:t>information</w:t>
      </w:r>
      <w:r w:rsidRPr="004F1274">
        <w:rPr>
          <w:rFonts w:ascii="Times New Roman" w:hAnsi="Times New Roman"/>
          <w:sz w:val="24"/>
          <w:szCs w:val="24"/>
        </w:rPr>
        <w:t xml:space="preserve"> </w:t>
      </w:r>
      <w:r w:rsidRPr="004F1274">
        <w:rPr>
          <w:rStyle w:val="hps"/>
          <w:rFonts w:ascii="Times New Roman" w:hAnsi="Times New Roman"/>
          <w:sz w:val="24"/>
          <w:szCs w:val="24"/>
        </w:rPr>
        <w:t>is</w:t>
      </w:r>
      <w:r w:rsidRPr="004F1274">
        <w:rPr>
          <w:rFonts w:ascii="Times New Roman" w:hAnsi="Times New Roman"/>
          <w:sz w:val="24"/>
          <w:szCs w:val="24"/>
        </w:rPr>
        <w:t xml:space="preserve"> </w:t>
      </w:r>
      <w:r w:rsidRPr="004F1274">
        <w:rPr>
          <w:rStyle w:val="hps"/>
          <w:rFonts w:ascii="Times New Roman" w:hAnsi="Times New Roman"/>
          <w:sz w:val="24"/>
          <w:szCs w:val="24"/>
        </w:rPr>
        <w:t>confidential</w:t>
      </w:r>
      <w:r w:rsidRPr="004F1274">
        <w:rPr>
          <w:rFonts w:ascii="Times New Roman" w:hAnsi="Times New Roman"/>
          <w:sz w:val="24"/>
          <w:szCs w:val="24"/>
        </w:rPr>
        <w:t xml:space="preserve">. </w:t>
      </w:r>
      <w:r w:rsidRPr="004F1274">
        <w:rPr>
          <w:rStyle w:val="hps"/>
          <w:rFonts w:ascii="Times New Roman" w:hAnsi="Times New Roman"/>
          <w:sz w:val="24"/>
          <w:szCs w:val="24"/>
        </w:rPr>
        <w:t>Your identity</w:t>
      </w:r>
      <w:r w:rsidRPr="004F1274">
        <w:rPr>
          <w:rFonts w:ascii="Times New Roman" w:hAnsi="Times New Roman"/>
          <w:sz w:val="24"/>
          <w:szCs w:val="24"/>
        </w:rPr>
        <w:t xml:space="preserve"> </w:t>
      </w:r>
      <w:r w:rsidRPr="004F1274">
        <w:rPr>
          <w:rStyle w:val="hps"/>
          <w:rFonts w:ascii="Times New Roman" w:hAnsi="Times New Roman"/>
          <w:sz w:val="24"/>
          <w:szCs w:val="24"/>
        </w:rPr>
        <w:t xml:space="preserve">will be kept </w:t>
      </w:r>
      <w:commentRangeStart w:id="3"/>
      <w:r w:rsidRPr="004F1274">
        <w:rPr>
          <w:rStyle w:val="hps"/>
          <w:rFonts w:ascii="Times New Roman" w:hAnsi="Times New Roman"/>
          <w:sz w:val="24"/>
          <w:szCs w:val="24"/>
        </w:rPr>
        <w:t>confidential</w:t>
      </w:r>
      <w:commentRangeEnd w:id="3"/>
      <w:r w:rsidR="00CA3FE9">
        <w:rPr>
          <w:rStyle w:val="CommentReference"/>
        </w:rPr>
        <w:commentReference w:id="3"/>
      </w:r>
      <w:r w:rsidRPr="004F1274">
        <w:rPr>
          <w:rFonts w:ascii="Times New Roman" w:hAnsi="Times New Roman"/>
          <w:sz w:val="24"/>
          <w:szCs w:val="24"/>
        </w:rPr>
        <w:t>.</w:t>
      </w:r>
      <w:ins w:id="4" w:author="psychomunk" w:date="2011-02-25T17:13:00Z">
        <w:r w:rsidR="00CA3FE9">
          <w:rPr>
            <w:rFonts w:ascii="Times New Roman" w:hAnsi="Times New Roman"/>
            <w:sz w:val="24"/>
            <w:szCs w:val="24"/>
          </w:rPr>
          <w:t xml:space="preserve"> </w:t>
        </w:r>
      </w:ins>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pStyle w:val="NormalWeb"/>
        <w:spacing w:before="0" w:beforeAutospacing="0" w:after="0" w:afterAutospacing="0"/>
        <w:jc w:val="both"/>
        <w:rPr>
          <w:lang w:val="de-DE"/>
        </w:rPr>
      </w:pPr>
      <w:r w:rsidRPr="004F1274">
        <w:rPr>
          <w:bCs/>
          <w:color w:val="000000"/>
        </w:rPr>
        <w:t xml:space="preserve">If you have any questions, </w:t>
      </w:r>
      <w:del w:id="5" w:author="psychomunk" w:date="2011-02-25T17:14:00Z">
        <w:r w:rsidRPr="004F1274" w:rsidDel="00CA3FE9">
          <w:rPr>
            <w:bCs/>
            <w:color w:val="000000"/>
          </w:rPr>
          <w:delText xml:space="preserve">you may </w:delText>
        </w:r>
      </w:del>
      <w:ins w:id="6" w:author="psychomunk" w:date="2011-02-25T17:14:00Z">
        <w:r w:rsidR="00CA3FE9">
          <w:rPr>
            <w:bCs/>
            <w:color w:val="000000"/>
          </w:rPr>
          <w:t xml:space="preserve">please </w:t>
        </w:r>
      </w:ins>
      <w:r w:rsidRPr="004F1274">
        <w:rPr>
          <w:bCs/>
          <w:color w:val="000000"/>
        </w:rPr>
        <w:t>contact:</w:t>
      </w:r>
    </w:p>
    <w:p w:rsidR="005D73A1" w:rsidRPr="004F1274" w:rsidRDefault="005D73A1" w:rsidP="005D73A1">
      <w:pPr>
        <w:pStyle w:val="NormalWeb"/>
        <w:spacing w:before="0" w:beforeAutospacing="0" w:after="0" w:afterAutospacing="0"/>
        <w:jc w:val="both"/>
        <w:rPr>
          <w:lang w:val="de-DE"/>
        </w:rPr>
      </w:pPr>
      <w:commentRangeStart w:id="7"/>
      <w:r w:rsidRPr="004F1274">
        <w:rPr>
          <w:lang w:val="de-DE"/>
        </w:rPr>
        <w:t xml:space="preserve">Khai Ching    </w:t>
      </w:r>
      <w:r w:rsidRPr="004F1274">
        <w:rPr>
          <w:lang w:val="de-DE"/>
        </w:rPr>
        <w:tab/>
        <w:t xml:space="preserve">       016-5667815  </w:t>
      </w:r>
      <w:r w:rsidRPr="004F1274">
        <w:rPr>
          <w:lang w:val="de-DE"/>
        </w:rPr>
        <w:tab/>
      </w:r>
      <w:r w:rsidRPr="004F1274">
        <w:rPr>
          <w:lang w:val="de-DE"/>
        </w:rPr>
        <w:tab/>
      </w:r>
      <w:r w:rsidRPr="004F1274">
        <w:rPr>
          <w:lang w:val="de-DE"/>
        </w:rPr>
        <w:tab/>
        <w:t xml:space="preserve">Ya Qin </w:t>
      </w:r>
      <w:r w:rsidRPr="004F1274">
        <w:rPr>
          <w:lang w:val="de-DE"/>
        </w:rPr>
        <w:tab/>
        <w:t>012-5239321</w:t>
      </w:r>
    </w:p>
    <w:p w:rsidR="005D73A1" w:rsidRPr="004F1274" w:rsidRDefault="00407E3C" w:rsidP="005D73A1">
      <w:pPr>
        <w:pStyle w:val="NormalWeb"/>
        <w:spacing w:before="0" w:beforeAutospacing="0" w:after="0" w:afterAutospacing="0"/>
        <w:jc w:val="both"/>
        <w:rPr>
          <w:lang w:val="de-DE"/>
        </w:rPr>
      </w:pPr>
      <w:r>
        <w:rPr>
          <w:lang w:val="de-DE"/>
        </w:rPr>
        <w:t>Zila</w:t>
      </w:r>
      <w:r>
        <w:rPr>
          <w:lang w:val="de-DE"/>
        </w:rPr>
        <w:tab/>
      </w:r>
      <w:r>
        <w:rPr>
          <w:lang w:val="de-DE"/>
        </w:rPr>
        <w:tab/>
        <w:t xml:space="preserve">       013-</w:t>
      </w:r>
      <w:r w:rsidR="005D73A1" w:rsidRPr="004F1274">
        <w:rPr>
          <w:lang w:val="de-DE"/>
        </w:rPr>
        <w:t>4056548</w:t>
      </w:r>
      <w:r w:rsidR="005D73A1" w:rsidRPr="004F1274">
        <w:rPr>
          <w:lang w:val="de-DE"/>
        </w:rPr>
        <w:tab/>
      </w:r>
      <w:r w:rsidR="005D73A1" w:rsidRPr="004F1274">
        <w:rPr>
          <w:lang w:val="de-DE"/>
        </w:rPr>
        <w:tab/>
      </w:r>
      <w:r w:rsidR="005D73A1" w:rsidRPr="004F1274">
        <w:rPr>
          <w:lang w:val="de-DE"/>
        </w:rPr>
        <w:tab/>
        <w:t xml:space="preserve">Fatimah </w:t>
      </w:r>
      <w:r w:rsidR="005D73A1" w:rsidRPr="004F1274">
        <w:rPr>
          <w:lang w:val="de-DE"/>
        </w:rPr>
        <w:tab/>
        <w:t>012-7702427</w:t>
      </w:r>
      <w:r w:rsidR="005D73A1" w:rsidRPr="004F1274">
        <w:rPr>
          <w:lang w:val="de-DE"/>
        </w:rPr>
        <w:tab/>
        <w:t xml:space="preserve">  </w:t>
      </w:r>
      <w:commentRangeEnd w:id="7"/>
      <w:r w:rsidR="00CA3FE9">
        <w:rPr>
          <w:rStyle w:val="CommentReference"/>
          <w:rFonts w:ascii="Calibri" w:eastAsia="Calibri" w:hAnsi="Calibri"/>
          <w:lang w:val="en-MY"/>
        </w:rPr>
        <w:commentReference w:id="7"/>
      </w:r>
    </w:p>
    <w:p w:rsidR="005D73A1" w:rsidRPr="004F1274" w:rsidRDefault="005D73A1" w:rsidP="005D73A1">
      <w:pPr>
        <w:pStyle w:val="NormalWeb"/>
        <w:spacing w:before="0" w:beforeAutospacing="0" w:after="0" w:afterAutospacing="0"/>
        <w:jc w:val="both"/>
        <w:rPr>
          <w:b/>
          <w:bCs/>
          <w:color w:val="000000"/>
          <w:lang w:val="de-DE"/>
        </w:rPr>
      </w:pPr>
    </w:p>
    <w:p w:rsidR="005D73A1" w:rsidRPr="004F1274" w:rsidRDefault="005D73A1" w:rsidP="005D73A1">
      <w:pPr>
        <w:pStyle w:val="NormalWeb"/>
        <w:spacing w:before="0" w:beforeAutospacing="0" w:after="0" w:afterAutospacing="0"/>
        <w:jc w:val="both"/>
      </w:pPr>
      <w:r w:rsidRPr="004F1274">
        <w:rPr>
          <w:rStyle w:val="hps"/>
          <w:rFonts w:eastAsia="Calibri"/>
          <w:b/>
        </w:rPr>
        <w:t>Permission:</w:t>
      </w:r>
      <w:r w:rsidRPr="004F1274">
        <w:rPr>
          <w:rStyle w:val="hps"/>
          <w:rFonts w:eastAsia="Calibri"/>
        </w:rPr>
        <w:t xml:space="preserve"> Signing</w:t>
      </w:r>
      <w:r w:rsidRPr="004F1274">
        <w:t xml:space="preserve"> </w:t>
      </w:r>
      <w:r w:rsidRPr="004F1274">
        <w:rPr>
          <w:rStyle w:val="hps"/>
          <w:rFonts w:eastAsia="Calibri"/>
        </w:rPr>
        <w:t>this</w:t>
      </w:r>
      <w:r w:rsidRPr="004F1274">
        <w:t xml:space="preserve"> </w:t>
      </w:r>
      <w:r w:rsidRPr="004F1274">
        <w:rPr>
          <w:rStyle w:val="hps"/>
          <w:rFonts w:eastAsia="Calibri"/>
        </w:rPr>
        <w:t>document</w:t>
      </w:r>
      <w:r w:rsidRPr="004F1274">
        <w:t xml:space="preserve"> </w:t>
      </w:r>
      <w:r w:rsidRPr="004F1274">
        <w:rPr>
          <w:rStyle w:val="hps"/>
          <w:rFonts w:eastAsia="Calibri"/>
        </w:rPr>
        <w:t>means</w:t>
      </w:r>
      <w:r w:rsidRPr="004F1274">
        <w:t xml:space="preserve"> </w:t>
      </w:r>
      <w:r w:rsidRPr="004F1274">
        <w:rPr>
          <w:rStyle w:val="hps"/>
          <w:rFonts w:eastAsia="Calibri"/>
        </w:rPr>
        <w:t>that</w:t>
      </w:r>
      <w:r w:rsidRPr="004F1274">
        <w:t xml:space="preserve"> </w:t>
      </w:r>
      <w:commentRangeStart w:id="8"/>
      <w:r w:rsidRPr="004F1274">
        <w:rPr>
          <w:rStyle w:val="hps"/>
          <w:rFonts w:eastAsia="Calibri"/>
        </w:rPr>
        <w:t>this research study,</w:t>
      </w:r>
      <w:r w:rsidRPr="004F1274">
        <w:t xml:space="preserve"> </w:t>
      </w:r>
      <w:r w:rsidRPr="004F1274">
        <w:rPr>
          <w:rStyle w:val="hps"/>
          <w:rFonts w:eastAsia="Calibri"/>
        </w:rPr>
        <w:t>including</w:t>
      </w:r>
      <w:r w:rsidRPr="004F1274">
        <w:t xml:space="preserve"> </w:t>
      </w:r>
      <w:r w:rsidRPr="004F1274">
        <w:rPr>
          <w:rStyle w:val="hps"/>
          <w:rFonts w:eastAsia="Calibri"/>
        </w:rPr>
        <w:t>the information above</w:t>
      </w:r>
      <w:r w:rsidRPr="004F1274">
        <w:t xml:space="preserve"> </w:t>
      </w:r>
      <w:r w:rsidRPr="004F1274">
        <w:rPr>
          <w:rStyle w:val="hps"/>
          <w:rFonts w:eastAsia="Calibri"/>
        </w:rPr>
        <w:t>has been</w:t>
      </w:r>
      <w:r w:rsidRPr="004F1274">
        <w:t xml:space="preserve"> </w:t>
      </w:r>
      <w:r w:rsidRPr="004F1274">
        <w:rPr>
          <w:rStyle w:val="hps"/>
          <w:rFonts w:eastAsia="Calibri"/>
        </w:rPr>
        <w:t>explained to</w:t>
      </w:r>
      <w:r w:rsidRPr="004F1274">
        <w:t xml:space="preserve"> </w:t>
      </w:r>
      <w:r w:rsidRPr="004F1274">
        <w:rPr>
          <w:rStyle w:val="hps"/>
          <w:rFonts w:eastAsia="Calibri"/>
        </w:rPr>
        <w:t>you</w:t>
      </w:r>
      <w:r w:rsidRPr="004F1274">
        <w:t xml:space="preserve"> </w:t>
      </w:r>
      <w:r w:rsidRPr="004F1274">
        <w:rPr>
          <w:rStyle w:val="hps"/>
          <w:rFonts w:eastAsia="Calibri"/>
        </w:rPr>
        <w:t>verbally</w:t>
      </w:r>
      <w:r w:rsidRPr="004F1274">
        <w:t xml:space="preserve"> </w:t>
      </w:r>
      <w:r w:rsidRPr="004F1274">
        <w:rPr>
          <w:rStyle w:val="hps"/>
          <w:rFonts w:eastAsia="Calibri"/>
        </w:rPr>
        <w:t>and</w:t>
      </w:r>
      <w:r w:rsidRPr="004F1274">
        <w:t xml:space="preserve"> </w:t>
      </w:r>
      <w:r w:rsidRPr="004F1274">
        <w:rPr>
          <w:rStyle w:val="hps"/>
          <w:rFonts w:eastAsia="Calibri"/>
        </w:rPr>
        <w:t>you</w:t>
      </w:r>
      <w:r w:rsidRPr="004F1274">
        <w:t xml:space="preserve"> </w:t>
      </w:r>
      <w:r w:rsidRPr="004F1274">
        <w:rPr>
          <w:rStyle w:val="hps"/>
          <w:rFonts w:eastAsia="Calibri"/>
        </w:rPr>
        <w:t>voluntarily</w:t>
      </w:r>
      <w:r w:rsidRPr="004F1274">
        <w:t xml:space="preserve"> </w:t>
      </w:r>
      <w:r w:rsidRPr="004F1274">
        <w:rPr>
          <w:rStyle w:val="hps"/>
          <w:rFonts w:eastAsia="Calibri"/>
        </w:rPr>
        <w:t>agree</w:t>
      </w:r>
      <w:r w:rsidRPr="004F1274">
        <w:t xml:space="preserve"> </w:t>
      </w:r>
      <w:r w:rsidRPr="004F1274">
        <w:rPr>
          <w:rStyle w:val="hps"/>
          <w:rFonts w:eastAsia="Calibri"/>
        </w:rPr>
        <w:t>to</w:t>
      </w:r>
      <w:r w:rsidRPr="004F1274">
        <w:t xml:space="preserve"> </w:t>
      </w:r>
      <w:r w:rsidRPr="004F1274">
        <w:rPr>
          <w:rStyle w:val="hps"/>
          <w:rFonts w:eastAsia="Calibri"/>
        </w:rPr>
        <w:t>participate in this research</w:t>
      </w:r>
      <w:r w:rsidRPr="004F1274">
        <w:t>.</w:t>
      </w:r>
      <w:commentRangeEnd w:id="8"/>
      <w:r w:rsidR="00CA3FE9">
        <w:rPr>
          <w:rStyle w:val="CommentReference"/>
          <w:rFonts w:ascii="Calibri" w:eastAsia="Calibri" w:hAnsi="Calibri"/>
          <w:lang w:val="en-MY"/>
        </w:rPr>
        <w:commentReference w:id="8"/>
      </w:r>
    </w:p>
    <w:p w:rsidR="005D73A1" w:rsidRPr="004F1274" w:rsidRDefault="005D73A1" w:rsidP="005D73A1">
      <w:pPr>
        <w:pStyle w:val="NormalWeb"/>
        <w:spacing w:before="0" w:beforeAutospacing="0" w:after="0" w:afterAutospacing="0"/>
        <w:jc w:val="both"/>
        <w:rPr>
          <w:lang w:val="de-DE"/>
        </w:rPr>
      </w:pPr>
    </w:p>
    <w:p w:rsidR="005D73A1" w:rsidRPr="004F1274" w:rsidRDefault="005D73A1" w:rsidP="005D73A1">
      <w:pPr>
        <w:pStyle w:val="NormalWeb"/>
        <w:spacing w:before="0" w:beforeAutospacing="0" w:after="0" w:afterAutospacing="0"/>
        <w:jc w:val="both"/>
        <w:rPr>
          <w:u w:val="single"/>
          <w:lang w:val="de-DE"/>
        </w:rPr>
      </w:pPr>
      <w:r w:rsidRPr="004F1274">
        <w:rPr>
          <w:u w:val="single"/>
          <w:lang w:val="de-DE"/>
        </w:rPr>
        <w:t xml:space="preserve">     </w:t>
      </w:r>
      <w:r w:rsidRPr="004F1274">
        <w:rPr>
          <w:u w:val="single"/>
          <w:lang w:val="de-DE"/>
        </w:rPr>
        <w:tab/>
      </w:r>
      <w:r w:rsidRPr="004F1274">
        <w:rPr>
          <w:u w:val="single"/>
          <w:lang w:val="de-DE"/>
        </w:rPr>
        <w:tab/>
      </w:r>
      <w:r w:rsidRPr="004F1274">
        <w:rPr>
          <w:u w:val="single"/>
          <w:lang w:val="de-DE"/>
        </w:rPr>
        <w:tab/>
      </w:r>
      <w:r w:rsidRPr="004F1274">
        <w:rPr>
          <w:u w:val="single"/>
          <w:lang w:val="de-DE"/>
        </w:rPr>
        <w:tab/>
      </w:r>
      <w:r w:rsidRPr="004F1274">
        <w:rPr>
          <w:u w:val="single"/>
          <w:lang w:val="de-DE"/>
        </w:rPr>
        <w:tab/>
      </w:r>
      <w:r w:rsidR="00AA2581">
        <w:rPr>
          <w:lang w:val="de-DE"/>
        </w:rPr>
        <w:tab/>
      </w:r>
      <w:r w:rsidR="00AA2581">
        <w:rPr>
          <w:lang w:val="de-DE"/>
        </w:rPr>
        <w:tab/>
      </w:r>
      <w:r w:rsidR="00AA2581">
        <w:rPr>
          <w:lang w:val="de-DE"/>
        </w:rPr>
        <w:tab/>
      </w:r>
      <w:r w:rsidR="00AA2581">
        <w:rPr>
          <w:lang w:val="de-DE"/>
        </w:rPr>
        <w:tab/>
        <w:t>_________________</w:t>
      </w:r>
      <w:r w:rsidR="00AA2581">
        <w:rPr>
          <w:u w:val="single"/>
          <w:lang w:val="de-DE"/>
        </w:rPr>
        <w:t xml:space="preserve"> </w:t>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lang w:val="de-DE"/>
        </w:rPr>
        <w:t xml:space="preserve">   </w:t>
      </w:r>
      <w:r w:rsidRPr="004F1274">
        <w:rPr>
          <w:rFonts w:ascii="Times New Roman" w:hAnsi="Times New Roman"/>
          <w:sz w:val="24"/>
          <w:szCs w:val="24"/>
        </w:rPr>
        <w:t>(Name of Respondent)</w:t>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r>
      <w:r w:rsidRPr="004F1274">
        <w:rPr>
          <w:rFonts w:ascii="Times New Roman" w:hAnsi="Times New Roman"/>
          <w:sz w:val="24"/>
          <w:szCs w:val="24"/>
        </w:rPr>
        <w:tab/>
        <w:t>(Date)</w:t>
      </w:r>
    </w:p>
    <w:p w:rsidR="005D73A1" w:rsidRPr="004F1274" w:rsidRDefault="005D73A1" w:rsidP="005D73A1">
      <w:pPr>
        <w:spacing w:line="240" w:lineRule="auto"/>
        <w:jc w:val="both"/>
        <w:rPr>
          <w:rFonts w:ascii="Times New Roman" w:hAnsi="Times New Roman"/>
          <w:sz w:val="24"/>
          <w:szCs w:val="24"/>
        </w:rPr>
      </w:pPr>
    </w:p>
    <w:p w:rsidR="005D73A1" w:rsidRPr="004F1274" w:rsidRDefault="005D73A1" w:rsidP="005D73A1">
      <w:pPr>
        <w:spacing w:line="240" w:lineRule="auto"/>
        <w:jc w:val="both"/>
        <w:rPr>
          <w:rFonts w:ascii="Times New Roman" w:hAnsi="Times New Roman"/>
          <w:sz w:val="24"/>
          <w:szCs w:val="24"/>
          <w:u w:val="single"/>
        </w:rPr>
      </w:pP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r w:rsidRPr="004F1274">
        <w:rPr>
          <w:rFonts w:ascii="Times New Roman" w:hAnsi="Times New Roman"/>
          <w:sz w:val="24"/>
          <w:szCs w:val="24"/>
          <w:u w:val="single"/>
        </w:rPr>
        <w:tab/>
      </w:r>
    </w:p>
    <w:p w:rsidR="005D73A1" w:rsidRPr="004F1274" w:rsidRDefault="005D73A1" w:rsidP="005D73A1">
      <w:pPr>
        <w:spacing w:line="240" w:lineRule="auto"/>
        <w:jc w:val="both"/>
        <w:rPr>
          <w:rFonts w:ascii="Times New Roman" w:hAnsi="Times New Roman"/>
          <w:sz w:val="24"/>
          <w:szCs w:val="24"/>
        </w:rPr>
      </w:pPr>
      <w:r w:rsidRPr="004F1274">
        <w:rPr>
          <w:rFonts w:ascii="Times New Roman" w:hAnsi="Times New Roman"/>
          <w:sz w:val="24"/>
          <w:szCs w:val="24"/>
        </w:rPr>
        <w:t>(Signature of Respondent</w:t>
      </w:r>
      <w:del w:id="9" w:author="psychomunk" w:date="2011-02-25T17:15:00Z">
        <w:r w:rsidRPr="004F1274" w:rsidDel="00CA3FE9">
          <w:rPr>
            <w:rFonts w:ascii="Times New Roman" w:hAnsi="Times New Roman"/>
            <w:sz w:val="24"/>
            <w:szCs w:val="24"/>
          </w:rPr>
          <w:delText>s</w:delText>
        </w:r>
      </w:del>
      <w:r w:rsidRPr="004F1274">
        <w:rPr>
          <w:rFonts w:ascii="Times New Roman" w:hAnsi="Times New Roman"/>
          <w:sz w:val="24"/>
          <w:szCs w:val="24"/>
        </w:rPr>
        <w:t>)</w:t>
      </w:r>
      <w:bookmarkStart w:id="10" w:name="_GoBack"/>
      <w:bookmarkEnd w:id="10"/>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5D73A1" w:rsidP="005D73A1">
      <w:pPr>
        <w:spacing w:line="240" w:lineRule="auto"/>
        <w:rPr>
          <w:rFonts w:ascii="Times New Roman" w:hAnsi="Times New Roman"/>
          <w:sz w:val="24"/>
          <w:szCs w:val="24"/>
        </w:rPr>
      </w:pPr>
    </w:p>
    <w:p w:rsidR="005D73A1" w:rsidRPr="004F1274" w:rsidRDefault="00A020B2" w:rsidP="005D73A1">
      <w:pPr>
        <w:spacing w:line="240" w:lineRule="auto"/>
        <w:rPr>
          <w:rFonts w:ascii="Times New Roman" w:hAnsi="Times New Roman"/>
          <w:sz w:val="24"/>
          <w:szCs w:val="24"/>
        </w:rPr>
      </w:pPr>
      <w:r>
        <w:rPr>
          <w:rFonts w:ascii="Times New Roman" w:hAnsi="Times New Roman"/>
          <w:noProof/>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-226695</wp:posOffset>
                </wp:positionH>
                <wp:positionV relativeFrom="paragraph">
                  <wp:posOffset>-247650</wp:posOffset>
                </wp:positionV>
                <wp:extent cx="6124575" cy="314325"/>
                <wp:effectExtent l="20955" t="19050" r="17145" b="190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314325"/>
                        </a:xfrm>
                        <a:prstGeom prst="rect">
                          <a:avLst/>
                        </a:prstGeom>
                        <a:solidFill>
                          <a:srgbClr val="8DB3E2"/>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73A1" w:rsidRPr="008F2B47"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A. RESPONDENT’S INFORMATION</w:t>
                            </w:r>
                          </w:p>
                          <w:p w:rsidR="005D73A1" w:rsidRDefault="005D73A1" w:rsidP="005D73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7.85pt;margin-top:-19.5pt;width:482.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" fillcolor="#8db3e2" strokecolor="#4f81bd" strokeweight="2.5pt">
                <v:shadow color="#868686"/>
                <v:textbox>
                  <w:txbxContent>
                    <w:p w:rsidR="005D73A1" w:rsidRPr="008F2B47"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A. RESPONDENT’S INFORMATION</w:t>
                      </w:r>
                    </w:p>
                    <w:p w:rsidR="005D73A1" w:rsidRDefault="005D73A1" w:rsidP="005D73A1"/>
                  </w:txbxContent>
                </v:textbox>
              </v:rect>
            </w:pict>
          </mc:Fallback>
        </mc:AlternateConten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 xml:space="preserve"> Age</w:t>
      </w:r>
      <w:r w:rsidRPr="004F1274">
        <w:rPr>
          <w:rFonts w:ascii="Times New Roman" w:hAnsi="Times New Roman"/>
          <w:sz w:val="24"/>
          <w:szCs w:val="24"/>
        </w:rPr>
        <w:tab/>
        <w:t>:__________ years old</w: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Year and session:__________</w:t>
      </w:r>
    </w:p>
    <w:p w:rsidR="005D73A1" w:rsidRPr="004F1274" w:rsidRDefault="005D73A1" w:rsidP="005D73A1">
      <w:pPr>
        <w:numPr>
          <w:ilvl w:val="0"/>
          <w:numId w:val="1"/>
        </w:numPr>
        <w:spacing w:after="0"/>
        <w:ind w:left="425" w:hanging="425"/>
        <w:rPr>
          <w:rFonts w:ascii="Times New Roman" w:hAnsi="Times New Roman"/>
          <w:sz w:val="24"/>
          <w:szCs w:val="24"/>
        </w:rPr>
      </w:pPr>
      <w:commentRangeStart w:id="11"/>
      <w:r w:rsidRPr="004F1274">
        <w:rPr>
          <w:rFonts w:ascii="Times New Roman" w:hAnsi="Times New Roman"/>
          <w:sz w:val="24"/>
          <w:szCs w:val="24"/>
        </w:rPr>
        <w:t xml:space="preserve">Programme: </w:t>
      </w:r>
      <w:commentRangeEnd w:id="11"/>
      <w:r w:rsidR="00EC3D85">
        <w:rPr>
          <w:rStyle w:val="CommentReference"/>
        </w:rPr>
        <w:commentReference w:id="11"/>
      </w:r>
      <w:r w:rsidRPr="004F1274">
        <w:rPr>
          <w:rFonts w:ascii="Times New Roman" w:hAnsi="Times New Roman"/>
          <w:sz w:val="24"/>
          <w:szCs w:val="24"/>
        </w:rPr>
        <w:t>_______________</w:t>
      </w: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PNGS</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tblGrid>
      <w:tr w:rsidR="00407E3C" w:rsidRPr="004F1274" w:rsidTr="007A36D2">
        <w:tc>
          <w:tcPr>
            <w:tcW w:w="3510" w:type="dxa"/>
          </w:tcPr>
          <w:p w:rsidR="00407E3C" w:rsidRDefault="00407E3C" w:rsidP="007A36D2">
            <w:pPr>
              <w:spacing w:after="0" w:line="360" w:lineRule="auto"/>
              <w:rPr>
                <w:rFonts w:ascii="Times New Roman" w:hAnsi="Times New Roman"/>
                <w:sz w:val="24"/>
                <w:szCs w:val="24"/>
              </w:rPr>
            </w:pPr>
            <w:r>
              <w:rPr>
                <w:rFonts w:ascii="Times New Roman" w:hAnsi="Times New Roman"/>
                <w:sz w:val="24"/>
                <w:szCs w:val="24"/>
              </w:rPr>
              <w:t>First Year First Semester</w:t>
            </w:r>
          </w:p>
        </w:tc>
        <w:tc>
          <w:tcPr>
            <w:tcW w:w="851" w:type="dxa"/>
          </w:tcPr>
          <w:p w:rsidR="00407E3C" w:rsidRPr="004F1274" w:rsidRDefault="00407E3C" w:rsidP="007A36D2">
            <w:pPr>
              <w:spacing w:after="0" w:line="360" w:lineRule="auto"/>
              <w:rPr>
                <w:rFonts w:ascii="Times New Roman" w:hAnsi="Times New Roman"/>
                <w:sz w:val="24"/>
                <w:szCs w:val="24"/>
              </w:rPr>
            </w:pPr>
          </w:p>
        </w:tc>
      </w:tr>
      <w:tr w:rsidR="00407E3C" w:rsidRPr="004F1274" w:rsidTr="007A36D2">
        <w:tc>
          <w:tcPr>
            <w:tcW w:w="3510" w:type="dxa"/>
          </w:tcPr>
          <w:p w:rsidR="00407E3C" w:rsidRPr="004F1274" w:rsidRDefault="00407E3C" w:rsidP="007A36D2">
            <w:pPr>
              <w:spacing w:after="0" w:line="360" w:lineRule="auto"/>
              <w:rPr>
                <w:rFonts w:ascii="Times New Roman" w:hAnsi="Times New Roman"/>
                <w:sz w:val="24"/>
                <w:szCs w:val="24"/>
              </w:rPr>
            </w:pPr>
            <w:r>
              <w:rPr>
                <w:rFonts w:ascii="Times New Roman" w:hAnsi="Times New Roman"/>
                <w:sz w:val="24"/>
                <w:szCs w:val="24"/>
              </w:rPr>
              <w:t>First Year Second Semester</w:t>
            </w:r>
          </w:p>
        </w:tc>
        <w:tc>
          <w:tcPr>
            <w:tcW w:w="851" w:type="dxa"/>
          </w:tcPr>
          <w:p w:rsidR="00407E3C" w:rsidRPr="004F1274" w:rsidRDefault="00407E3C" w:rsidP="007A36D2">
            <w:pPr>
              <w:spacing w:after="0" w:line="360" w:lineRule="auto"/>
              <w:rPr>
                <w:rFonts w:ascii="Times New Roman" w:hAnsi="Times New Roman"/>
                <w:sz w:val="24"/>
                <w:szCs w:val="24"/>
              </w:rPr>
            </w:pPr>
          </w:p>
        </w:tc>
      </w:tr>
      <w:tr w:rsidR="00407E3C" w:rsidRPr="004F1274" w:rsidTr="007A36D2">
        <w:tc>
          <w:tcPr>
            <w:tcW w:w="3510" w:type="dxa"/>
          </w:tcPr>
          <w:p w:rsidR="00407E3C" w:rsidRPr="004F1274" w:rsidRDefault="00407E3C" w:rsidP="007A36D2">
            <w:pPr>
              <w:spacing w:after="0" w:line="360" w:lineRule="auto"/>
              <w:rPr>
                <w:rFonts w:ascii="Times New Roman" w:hAnsi="Times New Roman"/>
                <w:sz w:val="24"/>
                <w:szCs w:val="24"/>
              </w:rPr>
            </w:pPr>
            <w:r>
              <w:rPr>
                <w:rFonts w:ascii="Times New Roman" w:hAnsi="Times New Roman"/>
                <w:sz w:val="24"/>
                <w:szCs w:val="24"/>
              </w:rPr>
              <w:t>Second Year First Semester</w:t>
            </w:r>
          </w:p>
        </w:tc>
        <w:tc>
          <w:tcPr>
            <w:tcW w:w="851" w:type="dxa"/>
          </w:tcPr>
          <w:p w:rsidR="00407E3C" w:rsidRPr="004F1274" w:rsidRDefault="00407E3C"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Second Year Second Semester</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Third Year First Semester</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ind w:left="425"/>
        <w:rPr>
          <w:rFonts w:ascii="Times New Roman" w:hAnsi="Times New Roman"/>
          <w:sz w:val="24"/>
          <w:szCs w:val="24"/>
        </w:rPr>
      </w:pPr>
    </w:p>
    <w:p w:rsidR="005D73A1" w:rsidRPr="004F1274" w:rsidRDefault="005D73A1" w:rsidP="005D73A1">
      <w:pPr>
        <w:numPr>
          <w:ilvl w:val="0"/>
          <w:numId w:val="1"/>
        </w:numPr>
        <w:spacing w:after="0"/>
        <w:ind w:left="425" w:hanging="425"/>
        <w:rPr>
          <w:rFonts w:ascii="Times New Roman" w:hAnsi="Times New Roman"/>
          <w:sz w:val="24"/>
          <w:szCs w:val="24"/>
        </w:rPr>
      </w:pPr>
      <w:r w:rsidRPr="004F1274">
        <w:rPr>
          <w:rFonts w:ascii="Times New Roman" w:hAnsi="Times New Roman"/>
          <w:sz w:val="24"/>
          <w:szCs w:val="24"/>
        </w:rPr>
        <w:t>Gender: (Please tick “</w:t>
      </w:r>
      <w:r w:rsidRPr="004F1274">
        <w:rPr>
          <w:rFonts w:ascii="Times New Roman" w:hAnsi="Times New Roman"/>
          <w:i/>
          <w:sz w:val="24"/>
          <w:szCs w:val="24"/>
        </w:rPr>
        <w:t xml:space="preserve">√” </w:t>
      </w:r>
      <w:r w:rsidRPr="004F1274">
        <w:rPr>
          <w:rFonts w:ascii="Times New Roman" w:hAnsi="Times New Roman"/>
          <w:sz w:val="24"/>
          <w:szCs w:val="24"/>
        </w:rPr>
        <w:t>)</w:t>
      </w:r>
    </w:p>
    <w:p w:rsidR="005D73A1" w:rsidRPr="004F1274" w:rsidRDefault="005D73A1" w:rsidP="005D73A1">
      <w:pPr>
        <w:spacing w:after="0" w:line="240" w:lineRule="auto"/>
        <w:rPr>
          <w:rFonts w:ascii="Times New Roman" w:hAnsi="Times New Roman"/>
          <w:i/>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Male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Female</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 xml:space="preserve">4.   </w:t>
      </w:r>
      <w:commentRangeStart w:id="12"/>
      <w:r w:rsidRPr="004F1274">
        <w:rPr>
          <w:rFonts w:ascii="Times New Roman" w:hAnsi="Times New Roman"/>
          <w:sz w:val="24"/>
          <w:szCs w:val="24"/>
        </w:rPr>
        <w:t>Race (Please tick “√”)</w:t>
      </w:r>
      <w:commentRangeEnd w:id="12"/>
      <w:r w:rsidR="00CA3FE9">
        <w:rPr>
          <w:rStyle w:val="CommentReference"/>
        </w:rPr>
        <w:commentReference w:id="12"/>
      </w:r>
    </w:p>
    <w:p w:rsidR="005D73A1" w:rsidRPr="004F1274" w:rsidRDefault="005D73A1" w:rsidP="005D73A1">
      <w:pPr>
        <w:spacing w:after="0" w:line="240" w:lineRule="auto"/>
        <w:rPr>
          <w:rFonts w:ascii="Times New Roman" w:hAnsi="Times New Roman"/>
          <w:i/>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Malay</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Chinese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Indian</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i/>
          <w:sz w:val="24"/>
          <w:szCs w:val="24"/>
        </w:rPr>
        <w:t xml:space="preserve">         </w:t>
      </w:r>
      <w:r w:rsidRPr="004F1274">
        <w:rPr>
          <w:rFonts w:ascii="Times New Roman" w:hAnsi="Times New Roman"/>
          <w:sz w:val="24"/>
          <w:szCs w:val="24"/>
        </w:rPr>
        <w:t>Others (Please state</w:t>
      </w:r>
      <w:proofErr w:type="gramStart"/>
      <w:r w:rsidRPr="004F1274">
        <w:rPr>
          <w:rFonts w:ascii="Times New Roman" w:hAnsi="Times New Roman"/>
          <w:sz w:val="24"/>
          <w:szCs w:val="24"/>
        </w:rPr>
        <w:t>) :</w:t>
      </w:r>
      <w:proofErr w:type="gramEnd"/>
      <w:r w:rsidRPr="004F1274">
        <w:rPr>
          <w:rFonts w:ascii="Times New Roman" w:hAnsi="Times New Roman"/>
          <w:sz w:val="24"/>
          <w:szCs w:val="24"/>
        </w:rPr>
        <w:t>______________</w:t>
      </w:r>
    </w:p>
    <w:p w:rsidR="005D73A1" w:rsidRPr="004F1274" w:rsidRDefault="005D73A1" w:rsidP="005D73A1">
      <w:pPr>
        <w:spacing w:after="0" w:line="240" w:lineRule="auto"/>
        <w:rPr>
          <w:rFonts w:ascii="Times New Roman" w:hAnsi="Times New Roman"/>
          <w:i/>
          <w:sz w:val="24"/>
          <w:szCs w:val="24"/>
        </w:rPr>
      </w:pP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5.   Marital status: (Please tick “√”)</w:t>
      </w:r>
    </w:p>
    <w:p w:rsidR="005D73A1" w:rsidRPr="004F1274" w:rsidRDefault="005D73A1" w:rsidP="005D73A1">
      <w:pPr>
        <w:spacing w:after="0" w:line="240" w:lineRule="auto"/>
        <w:rPr>
          <w:rFonts w:ascii="Times New Roman" w:hAnsi="Times New Roman"/>
          <w:i/>
          <w:sz w:val="24"/>
          <w:szCs w:val="24"/>
        </w:rPr>
      </w:pPr>
      <w:r w:rsidRPr="004F1274">
        <w:rPr>
          <w:rFonts w:ascii="Times New Roman" w:hAnsi="Times New Roman"/>
          <w:sz w:val="24"/>
          <w:szCs w:val="24"/>
        </w:rPr>
        <w:t xml:space="preserve">   </w:t>
      </w:r>
      <w:r w:rsidRPr="004F1274">
        <w:rPr>
          <w:rFonts w:ascii="Times New Roman" w:hAnsi="Times New Roman"/>
          <w:i/>
          <w:sz w:val="24"/>
          <w:szCs w:val="24"/>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Single</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Married</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 xml:space="preserve">         </w:t>
      </w:r>
    </w:p>
    <w:p w:rsidR="005D73A1" w:rsidRPr="004F1274" w:rsidRDefault="005D73A1" w:rsidP="005D73A1">
      <w:pPr>
        <w:spacing w:after="0" w:line="240" w:lineRule="auto"/>
        <w:rPr>
          <w:rFonts w:ascii="Times New Roman" w:hAnsi="Times New Roman"/>
          <w:sz w:val="24"/>
          <w:szCs w:val="24"/>
        </w:rPr>
      </w:pPr>
      <w:r w:rsidRPr="004F1274">
        <w:rPr>
          <w:rFonts w:ascii="Times New Roman" w:hAnsi="Times New Roman"/>
          <w:sz w:val="24"/>
          <w:szCs w:val="24"/>
        </w:rPr>
        <w:t>6. Residence: (Please tick “√”)</w:t>
      </w:r>
    </w:p>
    <w:p w:rsidR="005D73A1" w:rsidRPr="004F1274" w:rsidRDefault="005D73A1" w:rsidP="005D73A1">
      <w:pPr>
        <w:spacing w:after="0" w:line="240" w:lineRule="auto"/>
        <w:rPr>
          <w:rFonts w:ascii="Times New Roman" w:hAnsi="Times New Roman"/>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tblGrid>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Hostel</w:t>
            </w:r>
          </w:p>
        </w:tc>
        <w:tc>
          <w:tcPr>
            <w:tcW w:w="851" w:type="dxa"/>
          </w:tcPr>
          <w:p w:rsidR="005D73A1" w:rsidRPr="004F1274" w:rsidRDefault="005D73A1" w:rsidP="007A36D2">
            <w:pPr>
              <w:spacing w:after="0" w:line="360" w:lineRule="auto"/>
              <w:rPr>
                <w:rFonts w:ascii="Times New Roman" w:hAnsi="Times New Roman"/>
                <w:sz w:val="24"/>
                <w:szCs w:val="24"/>
              </w:rPr>
            </w:pPr>
          </w:p>
        </w:tc>
      </w:tr>
      <w:tr w:rsidR="005D73A1" w:rsidRPr="004F1274" w:rsidTr="007A36D2">
        <w:tc>
          <w:tcPr>
            <w:tcW w:w="3510" w:type="dxa"/>
          </w:tcPr>
          <w:p w:rsidR="005D73A1" w:rsidRPr="004F1274" w:rsidRDefault="005D73A1" w:rsidP="007A36D2">
            <w:pPr>
              <w:spacing w:after="0" w:line="360" w:lineRule="auto"/>
              <w:rPr>
                <w:rFonts w:ascii="Times New Roman" w:hAnsi="Times New Roman"/>
                <w:sz w:val="24"/>
                <w:szCs w:val="24"/>
              </w:rPr>
            </w:pPr>
            <w:r w:rsidRPr="004F1274">
              <w:rPr>
                <w:rFonts w:ascii="Times New Roman" w:hAnsi="Times New Roman"/>
                <w:sz w:val="24"/>
                <w:szCs w:val="24"/>
              </w:rPr>
              <w:t>Others</w:t>
            </w:r>
          </w:p>
        </w:tc>
        <w:tc>
          <w:tcPr>
            <w:tcW w:w="851" w:type="dxa"/>
          </w:tcPr>
          <w:p w:rsidR="005D73A1" w:rsidRPr="004F1274" w:rsidRDefault="005D73A1" w:rsidP="007A36D2">
            <w:pPr>
              <w:spacing w:after="0" w:line="360" w:lineRule="auto"/>
              <w:rPr>
                <w:rFonts w:ascii="Times New Roman" w:hAnsi="Times New Roman"/>
                <w:sz w:val="24"/>
                <w:szCs w:val="24"/>
              </w:rPr>
            </w:pPr>
          </w:p>
        </w:tc>
      </w:tr>
    </w:tbl>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A020B2" w:rsidP="005D73A1">
      <w:pPr>
        <w:spacing w:after="0" w:line="240" w:lineRule="auto"/>
        <w:rPr>
          <w:rFonts w:ascii="Times New Roman" w:hAnsi="Times New Roman"/>
          <w:sz w:val="24"/>
          <w:szCs w:val="24"/>
        </w:rPr>
      </w:pPr>
      <w:r>
        <w:rPr>
          <w:rFonts w:ascii="Times New Roman" w:hAnsi="Times New Roman"/>
          <w:noProof/>
          <w:sz w:val="24"/>
          <w:szCs w:val="24"/>
          <w:lang w:val="en-US"/>
        </w:rPr>
        <w:lastRenderedPageBreak/>
        <mc:AlternateContent>
          <mc:Choice Requires="wps">
            <w:drawing>
              <wp:anchor distT="0" distB="0" distL="114300" distR="114300" simplePos="0" relativeHeight="251661312" behindDoc="0" locked="0" layoutInCell="1" allowOverlap="1">
                <wp:simplePos x="0" y="0"/>
                <wp:positionH relativeFrom="column">
                  <wp:posOffset>-182245</wp:posOffset>
                </wp:positionH>
                <wp:positionV relativeFrom="paragraph">
                  <wp:posOffset>8890</wp:posOffset>
                </wp:positionV>
                <wp:extent cx="6124575" cy="314325"/>
                <wp:effectExtent l="17780" t="18415" r="20320" b="1968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314325"/>
                        </a:xfrm>
                        <a:prstGeom prst="rect">
                          <a:avLst/>
                        </a:prstGeom>
                        <a:solidFill>
                          <a:srgbClr val="8DB3E2"/>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73A1" w:rsidRPr="000A676E"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B. TIME MANAGEMENT</w:t>
                            </w:r>
                          </w:p>
                          <w:p w:rsidR="005D73A1" w:rsidRDefault="005D73A1" w:rsidP="005D73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4.35pt;margin-top:.7pt;width:482.2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" fillcolor="#8db3e2" strokecolor="#4f81bd" strokeweight="2.5pt">
                <v:shadow color="#868686"/>
                <v:textbox>
                  <w:txbxContent>
                    <w:p w:rsidR="005D73A1" w:rsidRPr="000A676E" w:rsidRDefault="005D73A1" w:rsidP="005D73A1">
                      <w:pPr>
                        <w:spacing w:line="240" w:lineRule="auto"/>
                        <w:jc w:val="center"/>
                        <w:rPr>
                          <w:rFonts w:ascii="Times New Roman" w:hAnsi="Times New Roman"/>
                          <w:b/>
                          <w:sz w:val="24"/>
                          <w:szCs w:val="24"/>
                        </w:rPr>
                      </w:pPr>
                      <w:r>
                        <w:rPr>
                          <w:rFonts w:ascii="Times New Roman" w:hAnsi="Times New Roman"/>
                          <w:b/>
                          <w:sz w:val="24"/>
                          <w:szCs w:val="24"/>
                        </w:rPr>
                        <w:t>PART B. TIME MANAGEMENT</w:t>
                      </w:r>
                    </w:p>
                    <w:p w:rsidR="005D73A1" w:rsidRDefault="005D73A1" w:rsidP="005D73A1"/>
                  </w:txbxContent>
                </v:textbox>
              </v:rect>
            </w:pict>
          </mc:Fallback>
        </mc:AlternateContent>
      </w: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p w:rsidR="005D73A1" w:rsidRPr="004F1274" w:rsidRDefault="005D73A1" w:rsidP="005D73A1">
      <w:pPr>
        <w:spacing w:after="120" w:line="240" w:lineRule="auto"/>
        <w:rPr>
          <w:rFonts w:ascii="Times New Roman" w:hAnsi="Times New Roman"/>
          <w:sz w:val="24"/>
          <w:szCs w:val="24"/>
        </w:rPr>
      </w:pPr>
    </w:p>
    <w:p w:rsidR="005D73A1" w:rsidRPr="004F1274" w:rsidRDefault="005D73A1" w:rsidP="005D73A1">
      <w:pPr>
        <w:spacing w:after="0" w:line="240" w:lineRule="auto"/>
        <w:rPr>
          <w:rFonts w:ascii="Times New Roman" w:hAnsi="Times New Roman"/>
          <w:sz w:val="24"/>
          <w:szCs w:val="24"/>
        </w:rPr>
      </w:pPr>
    </w:p>
    <w:tbl>
      <w:tblPr>
        <w:tblpPr w:leftFromText="180" w:rightFromText="180" w:vertAnchor="page" w:horzAnchor="margin" w:tblpXSpec="center" w:tblpY="23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Very often</w:t>
            </w:r>
          </w:p>
        </w:tc>
      </w:tr>
    </w:tbl>
    <w:p w:rsidR="005D73A1" w:rsidRPr="004F1274" w:rsidRDefault="005D73A1" w:rsidP="005D73A1">
      <w:pPr>
        <w:pStyle w:val="ListParagraph"/>
        <w:ind w:left="426"/>
        <w:jc w:val="both"/>
        <w:rPr>
          <w:rFonts w:ascii="Times New Roman" w:hAnsi="Times New Roman"/>
          <w:sz w:val="24"/>
          <w:szCs w:val="24"/>
        </w:rPr>
      </w:pPr>
      <w:r w:rsidRPr="004F1274">
        <w:rPr>
          <w:rFonts w:ascii="Times New Roman" w:hAnsi="Times New Roman"/>
          <w:sz w:val="24"/>
          <w:szCs w:val="24"/>
          <w:lang w:val="en-US"/>
        </w:rPr>
        <w:t xml:space="preserve">Please </w:t>
      </w:r>
      <w:r w:rsidR="00AA2581" w:rsidRPr="004F1274">
        <w:rPr>
          <w:rFonts w:ascii="Times New Roman" w:hAnsi="Times New Roman"/>
          <w:sz w:val="24"/>
          <w:szCs w:val="24"/>
          <w:lang w:val="en-US"/>
        </w:rPr>
        <w:t>circle</w:t>
      </w:r>
      <w:r w:rsidR="00AA2581">
        <w:rPr>
          <w:rFonts w:ascii="Times New Roman" w:hAnsi="Times New Roman"/>
          <w:sz w:val="24"/>
          <w:szCs w:val="24"/>
          <w:lang w:val="en-US"/>
        </w:rPr>
        <w:t xml:space="preserve"> only </w:t>
      </w:r>
      <w:del w:id="13" w:author="psychomunk" w:date="2011-02-25T17:28:00Z">
        <w:r w:rsidR="00AA2581" w:rsidDel="00EC3D85">
          <w:rPr>
            <w:rFonts w:ascii="Times New Roman" w:hAnsi="Times New Roman"/>
            <w:sz w:val="24"/>
            <w:szCs w:val="24"/>
            <w:lang w:val="en-US"/>
          </w:rPr>
          <w:delText xml:space="preserve">one </w:delText>
        </w:r>
      </w:del>
      <w:ins w:id="14" w:author="psychomunk" w:date="2011-02-25T17:28:00Z">
        <w:r w:rsidR="00EC3D85" w:rsidRPr="00EC3D85">
          <w:rPr>
            <w:rFonts w:ascii="Times New Roman" w:hAnsi="Times New Roman"/>
            <w:b/>
            <w:sz w:val="24"/>
            <w:szCs w:val="24"/>
            <w:lang w:val="en-US"/>
            <w:rPrChange w:id="15" w:author="psychomunk" w:date="2011-02-25T17:28:00Z">
              <w:rPr>
                <w:rFonts w:ascii="Times New Roman" w:hAnsi="Times New Roman"/>
                <w:sz w:val="24"/>
                <w:szCs w:val="24"/>
                <w:lang w:val="en-US"/>
              </w:rPr>
            </w:rPrChange>
          </w:rPr>
          <w:t>ONE (1)</w:t>
        </w:r>
        <w:r w:rsidR="00EC3D85">
          <w:rPr>
            <w:rFonts w:ascii="Times New Roman" w:hAnsi="Times New Roman"/>
            <w:sz w:val="24"/>
            <w:szCs w:val="24"/>
            <w:lang w:val="en-US"/>
          </w:rPr>
          <w:t xml:space="preserve"> </w:t>
        </w:r>
      </w:ins>
      <w:r w:rsidR="00EE2CD0">
        <w:rPr>
          <w:rFonts w:ascii="Times New Roman" w:hAnsi="Times New Roman"/>
          <w:sz w:val="24"/>
          <w:szCs w:val="24"/>
          <w:lang w:val="en-US"/>
        </w:rPr>
        <w:t>answer for each question</w:t>
      </w:r>
      <w:r w:rsidR="00AA2581">
        <w:rPr>
          <w:rFonts w:ascii="Times New Roman" w:hAnsi="Times New Roman"/>
          <w:sz w:val="24"/>
          <w:szCs w:val="24"/>
          <w:lang w:val="en-US"/>
        </w:rPr>
        <w:t>:</w:t>
      </w: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0"/>
        <w:gridCol w:w="709"/>
        <w:gridCol w:w="709"/>
        <w:gridCol w:w="708"/>
        <w:gridCol w:w="709"/>
        <w:gridCol w:w="709"/>
      </w:tblGrid>
      <w:tr w:rsidR="005D73A1" w:rsidRPr="004F1274" w:rsidTr="007A36D2">
        <w:trPr>
          <w:trHeight w:val="440"/>
        </w:trPr>
        <w:tc>
          <w:tcPr>
            <w:tcW w:w="5850" w:type="dxa"/>
          </w:tcPr>
          <w:p w:rsidR="005D73A1" w:rsidRPr="004F1274" w:rsidRDefault="005D73A1" w:rsidP="007A36D2">
            <w:pPr>
              <w:ind w:left="108"/>
              <w:jc w:val="center"/>
              <w:rPr>
                <w:rFonts w:ascii="Times New Roman" w:hAnsi="Times New Roman"/>
                <w:b/>
                <w:sz w:val="24"/>
                <w:szCs w:val="24"/>
                <w:lang w:val="en-US"/>
              </w:rPr>
            </w:pPr>
            <w:r w:rsidRPr="004F1274">
              <w:rPr>
                <w:rFonts w:ascii="Times New Roman" w:hAnsi="Times New Roman"/>
                <w:b/>
                <w:sz w:val="24"/>
                <w:szCs w:val="24"/>
                <w:lang w:val="en-US"/>
              </w:rPr>
              <w:t>Questions</w:t>
            </w:r>
          </w:p>
        </w:tc>
        <w:tc>
          <w:tcPr>
            <w:tcW w:w="3544" w:type="dxa"/>
            <w:gridSpan w:val="5"/>
          </w:tcPr>
          <w:p w:rsidR="005D73A1" w:rsidRPr="004F1274" w:rsidRDefault="005D73A1" w:rsidP="007A36D2">
            <w:pPr>
              <w:ind w:left="108"/>
              <w:jc w:val="center"/>
              <w:rPr>
                <w:rFonts w:ascii="Times New Roman" w:hAnsi="Times New Roman"/>
                <w:b/>
                <w:sz w:val="24"/>
                <w:szCs w:val="24"/>
                <w:lang w:val="en-US"/>
              </w:rPr>
            </w:pPr>
            <w:r w:rsidRPr="004F1274">
              <w:rPr>
                <w:rFonts w:ascii="Times New Roman" w:hAnsi="Times New Roman"/>
                <w:b/>
                <w:sz w:val="24"/>
                <w:szCs w:val="24"/>
                <w:lang w:val="en-US"/>
              </w:rPr>
              <w:t>Rating</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 xml:space="preserve">I find it very difficult to </w:t>
            </w:r>
            <w:commentRangeStart w:id="16"/>
            <w:r w:rsidRPr="004F1274">
              <w:rPr>
                <w:rFonts w:ascii="Times New Roman" w:hAnsi="Times New Roman"/>
                <w:color w:val="212121"/>
                <w:sz w:val="24"/>
                <w:szCs w:val="24"/>
              </w:rPr>
              <w:t xml:space="preserve">combine </w:t>
            </w:r>
            <w:commentRangeEnd w:id="16"/>
            <w:r w:rsidR="00CA3FE9">
              <w:rPr>
                <w:rStyle w:val="CommentReference"/>
              </w:rPr>
              <w:commentReference w:id="16"/>
            </w:r>
            <w:r w:rsidRPr="004F1274">
              <w:rPr>
                <w:rFonts w:ascii="Times New Roman" w:hAnsi="Times New Roman"/>
                <w:color w:val="212121"/>
                <w:sz w:val="24"/>
                <w:szCs w:val="24"/>
              </w:rPr>
              <w:t>my study and leisure time</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top w:val="single" w:sz="4" w:space="0" w:color="auto"/>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top w:val="single" w:sz="4" w:space="0" w:color="auto"/>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find it difficult to study regularly</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usually end up “</w:t>
            </w:r>
            <w:commentRangeStart w:id="17"/>
            <w:r w:rsidRPr="004F1274">
              <w:rPr>
                <w:rFonts w:ascii="Times New Roman" w:hAnsi="Times New Roman"/>
                <w:color w:val="212121"/>
                <w:sz w:val="24"/>
                <w:szCs w:val="24"/>
              </w:rPr>
              <w:t>cramming</w:t>
            </w:r>
            <w:commentRangeEnd w:id="17"/>
            <w:r w:rsidR="00A020B2">
              <w:rPr>
                <w:rStyle w:val="CommentReference"/>
              </w:rPr>
              <w:commentReference w:id="17"/>
            </w:r>
            <w:r w:rsidRPr="004F1274">
              <w:rPr>
                <w:rFonts w:ascii="Times New Roman" w:hAnsi="Times New Roman"/>
                <w:color w:val="212121"/>
                <w:sz w:val="24"/>
                <w:szCs w:val="24"/>
              </w:rPr>
              <w:t>” for examinations</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I can organize my study and leisure time easily</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r w:rsidR="005D73A1" w:rsidRPr="004F1274" w:rsidTr="007A36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50" w:type="dxa"/>
            <w:tcBorders>
              <w:right w:val="single" w:sz="4" w:space="0" w:color="auto"/>
            </w:tcBorders>
          </w:tcPr>
          <w:p w:rsidR="005D73A1" w:rsidRPr="004F1274" w:rsidRDefault="005D73A1" w:rsidP="005D73A1">
            <w:pPr>
              <w:numPr>
                <w:ilvl w:val="0"/>
                <w:numId w:val="4"/>
              </w:numPr>
              <w:spacing w:before="100" w:beforeAutospacing="1" w:after="100" w:afterAutospacing="1" w:line="220" w:lineRule="atLeast"/>
              <w:ind w:left="284" w:hanging="284"/>
              <w:rPr>
                <w:rFonts w:ascii="Times New Roman" w:hAnsi="Times New Roman"/>
                <w:color w:val="212121"/>
                <w:sz w:val="24"/>
                <w:szCs w:val="24"/>
              </w:rPr>
            </w:pPr>
            <w:r w:rsidRPr="004F1274">
              <w:rPr>
                <w:rFonts w:ascii="Times New Roman" w:hAnsi="Times New Roman"/>
                <w:color w:val="212121"/>
                <w:sz w:val="24"/>
                <w:szCs w:val="24"/>
              </w:rPr>
              <w:t xml:space="preserve">I </w:t>
            </w:r>
            <w:commentRangeStart w:id="18"/>
            <w:r w:rsidRPr="004F1274">
              <w:rPr>
                <w:rFonts w:ascii="Times New Roman" w:hAnsi="Times New Roman"/>
                <w:color w:val="212121"/>
                <w:sz w:val="24"/>
                <w:szCs w:val="24"/>
              </w:rPr>
              <w:t xml:space="preserve">always </w:t>
            </w:r>
            <w:commentRangeEnd w:id="18"/>
            <w:r w:rsidR="00A020B2">
              <w:rPr>
                <w:rStyle w:val="CommentReference"/>
              </w:rPr>
              <w:commentReference w:id="18"/>
            </w:r>
            <w:r w:rsidRPr="004F1274">
              <w:rPr>
                <w:rFonts w:ascii="Times New Roman" w:hAnsi="Times New Roman"/>
                <w:color w:val="212121"/>
                <w:sz w:val="24"/>
                <w:szCs w:val="24"/>
              </w:rPr>
              <w:t>start preparing for an examination well in advance</w:t>
            </w:r>
          </w:p>
          <w:p w:rsidR="005D73A1" w:rsidRPr="004F1274" w:rsidRDefault="005D73A1" w:rsidP="007A36D2">
            <w:pPr>
              <w:spacing w:before="100" w:beforeAutospacing="1" w:after="100" w:afterAutospacing="1" w:line="220" w:lineRule="atLeast"/>
              <w:ind w:left="284" w:hanging="284"/>
              <w:rPr>
                <w:rFonts w:ascii="Times New Roman" w:hAnsi="Times New Roman"/>
                <w:color w:val="212121"/>
                <w:sz w:val="24"/>
                <w:szCs w:val="24"/>
              </w:rPr>
            </w:pP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0</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1</w:t>
            </w:r>
          </w:p>
        </w:tc>
        <w:tc>
          <w:tcPr>
            <w:tcW w:w="708"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2</w:t>
            </w:r>
          </w:p>
        </w:tc>
        <w:tc>
          <w:tcPr>
            <w:tcW w:w="709" w:type="dxa"/>
            <w:tcBorders>
              <w:left w:val="single" w:sz="4" w:space="0" w:color="auto"/>
              <w:righ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3</w:t>
            </w:r>
          </w:p>
        </w:tc>
        <w:tc>
          <w:tcPr>
            <w:tcW w:w="709" w:type="dxa"/>
            <w:tcBorders>
              <w:left w:val="single" w:sz="4" w:space="0" w:color="auto"/>
            </w:tcBorders>
          </w:tcPr>
          <w:p w:rsidR="005D73A1" w:rsidRPr="004F1274" w:rsidRDefault="005D73A1" w:rsidP="007A36D2">
            <w:pPr>
              <w:spacing w:before="100" w:beforeAutospacing="1" w:after="100" w:afterAutospacing="1" w:line="220" w:lineRule="atLeast"/>
              <w:jc w:val="center"/>
              <w:rPr>
                <w:rFonts w:ascii="Times New Roman" w:hAnsi="Times New Roman"/>
                <w:color w:val="212121"/>
                <w:sz w:val="24"/>
                <w:szCs w:val="24"/>
              </w:rPr>
            </w:pPr>
            <w:r w:rsidRPr="004F1274">
              <w:rPr>
                <w:rFonts w:ascii="Times New Roman" w:hAnsi="Times New Roman"/>
                <w:color w:val="212121"/>
                <w:sz w:val="24"/>
                <w:szCs w:val="24"/>
              </w:rPr>
              <w:t>4</w:t>
            </w:r>
          </w:p>
        </w:tc>
      </w:tr>
    </w:tbl>
    <w:p w:rsidR="005D73A1" w:rsidRPr="004F1274" w:rsidRDefault="005D73A1" w:rsidP="005D73A1">
      <w:pPr>
        <w:pStyle w:val="ListParagraph"/>
        <w:rPr>
          <w:rFonts w:ascii="Times New Roman" w:hAnsi="Times New Roman"/>
          <w:sz w:val="24"/>
          <w:szCs w:val="24"/>
        </w:rPr>
      </w:pPr>
      <w:r w:rsidRPr="004F1274">
        <w:rPr>
          <w:rFonts w:ascii="Times New Roman" w:hAnsi="Times New Roman"/>
          <w:sz w:val="24"/>
          <w:szCs w:val="24"/>
        </w:rPr>
        <w:t>.</w:t>
      </w:r>
    </w:p>
    <w:p w:rsidR="005D73A1" w:rsidRPr="004F1274" w:rsidRDefault="005D73A1" w:rsidP="005D73A1">
      <w:pPr>
        <w:pStyle w:val="ListParagraph"/>
        <w:rPr>
          <w:rFonts w:ascii="Times New Roman" w:hAnsi="Times New Roman"/>
          <w:sz w:val="24"/>
          <w:szCs w:val="24"/>
        </w:rPr>
      </w:pPr>
    </w:p>
    <w:p w:rsidR="005D73A1" w:rsidRPr="004F1274" w:rsidRDefault="00A020B2" w:rsidP="005D73A1">
      <w:pPr>
        <w:pStyle w:val="ListParagraph"/>
        <w:rPr>
          <w:rFonts w:ascii="Times New Roman" w:hAnsi="Times New Roman"/>
          <w:b/>
        </w:rPr>
      </w:pPr>
      <w:r>
        <w:rPr>
          <w:rFonts w:ascii="Times New Roman" w:hAnsi="Times New Roman"/>
          <w:noProof/>
          <w:sz w:val="24"/>
          <w:szCs w:val="24"/>
          <w:lang w:val="en-US"/>
        </w:rPr>
        <mc:AlternateContent>
          <mc:Choice Requires="wps">
            <w:drawing>
              <wp:anchor distT="0" distB="0" distL="114300" distR="114300" simplePos="0" relativeHeight="251662336" behindDoc="0" locked="0" layoutInCell="1" allowOverlap="1">
                <wp:simplePos x="0" y="0"/>
                <wp:positionH relativeFrom="column">
                  <wp:posOffset>-182245</wp:posOffset>
                </wp:positionH>
                <wp:positionV relativeFrom="paragraph">
                  <wp:posOffset>96520</wp:posOffset>
                </wp:positionV>
                <wp:extent cx="6124575" cy="314325"/>
                <wp:effectExtent l="17780" t="20320" r="20320" b="1778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314325"/>
                        </a:xfrm>
                        <a:prstGeom prst="rect">
                          <a:avLst/>
                        </a:prstGeom>
                        <a:solidFill>
                          <a:srgbClr val="8DB3E2"/>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C. PERCEIVED STRESS SCALE </w:t>
                            </w:r>
                          </w:p>
                          <w:p w:rsidR="005D73A1" w:rsidRPr="006119D9" w:rsidRDefault="005D73A1" w:rsidP="005D73A1">
                            <w:pPr>
                              <w:spacing w:line="240" w:lineRule="auto"/>
                              <w:rPr>
                                <w:b/>
                              </w:rPr>
                            </w:pPr>
                          </w:p>
                          <w:p w:rsidR="005D73A1" w:rsidRDefault="005D73A1" w:rsidP="005D73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4.35pt;margin-top:7.6pt;width:482.2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" fillcolor="#8db3e2" strokecolor="#4f81bd" strokeweight="2.5pt">
                <v:shadow color="#868686"/>
                <v:textbox>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C. PERCEIVED STRESS SCALE </w:t>
                      </w:r>
                    </w:p>
                    <w:p w:rsidR="005D73A1" w:rsidRPr="006119D9" w:rsidRDefault="005D73A1" w:rsidP="005D73A1">
                      <w:pPr>
                        <w:spacing w:line="240" w:lineRule="auto"/>
                        <w:rPr>
                          <w:b/>
                        </w:rPr>
                      </w:pPr>
                    </w:p>
                    <w:p w:rsidR="005D73A1" w:rsidRDefault="005D73A1" w:rsidP="005D73A1"/>
                  </w:txbxContent>
                </v:textbox>
              </v:rect>
            </w:pict>
          </mc:Fallback>
        </mc:AlternateContent>
      </w:r>
    </w:p>
    <w:p w:rsidR="005D73A1" w:rsidRPr="004F1274" w:rsidRDefault="005D73A1" w:rsidP="005D73A1">
      <w:pPr>
        <w:pStyle w:val="ListParagraph"/>
        <w:ind w:left="426"/>
        <w:jc w:val="both"/>
        <w:rPr>
          <w:rFonts w:ascii="Times New Roman" w:hAnsi="Times New Roman"/>
          <w:sz w:val="24"/>
          <w:szCs w:val="24"/>
        </w:rPr>
      </w:pPr>
    </w:p>
    <w:tbl>
      <w:tblPr>
        <w:tblpPr w:leftFromText="180" w:rightFromText="180" w:vertAnchor="page" w:horzAnchor="margin" w:tblpXSpec="center" w:tblpY="114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lang w:val="en-US"/>
              </w:rPr>
            </w:pPr>
            <w:r w:rsidRPr="004F1274">
              <w:rPr>
                <w:rFonts w:ascii="Times New Roman" w:hAnsi="Times New Roman"/>
                <w:b/>
                <w:lang w:val="en-US"/>
              </w:rPr>
              <w:t>Very often</w:t>
            </w:r>
          </w:p>
        </w:tc>
      </w:tr>
    </w:tbl>
    <w:p w:rsidR="005D73A1" w:rsidRPr="004F1274" w:rsidRDefault="005D73A1" w:rsidP="005D73A1">
      <w:pPr>
        <w:pStyle w:val="ListParagraph"/>
        <w:ind w:left="426"/>
        <w:jc w:val="both"/>
        <w:rPr>
          <w:rFonts w:ascii="Times New Roman" w:hAnsi="Times New Roman"/>
          <w:sz w:val="24"/>
          <w:szCs w:val="24"/>
        </w:rPr>
      </w:pPr>
    </w:p>
    <w:p w:rsidR="005D73A1" w:rsidRPr="004F1274" w:rsidRDefault="00EE2CD0" w:rsidP="005D73A1">
      <w:pPr>
        <w:rPr>
          <w:rFonts w:ascii="Times New Roman" w:hAnsi="Times New Roman"/>
          <w:sz w:val="24"/>
          <w:szCs w:val="24"/>
          <w:lang w:val="en-US"/>
        </w:rPr>
      </w:pPr>
      <w:r w:rsidRPr="004F1274">
        <w:rPr>
          <w:rFonts w:ascii="Times New Roman" w:hAnsi="Times New Roman"/>
          <w:sz w:val="24"/>
          <w:szCs w:val="24"/>
          <w:lang w:val="en-US"/>
        </w:rPr>
        <w:t>Please circle</w:t>
      </w:r>
      <w:r>
        <w:rPr>
          <w:rFonts w:ascii="Times New Roman" w:hAnsi="Times New Roman"/>
          <w:sz w:val="24"/>
          <w:szCs w:val="24"/>
          <w:lang w:val="en-US"/>
        </w:rPr>
        <w:t xml:space="preserve"> only </w:t>
      </w:r>
      <w:del w:id="19" w:author="psychomunk" w:date="2011-02-25T17:28:00Z">
        <w:r w:rsidDel="00EC3D85">
          <w:rPr>
            <w:rFonts w:ascii="Times New Roman" w:hAnsi="Times New Roman"/>
            <w:sz w:val="24"/>
            <w:szCs w:val="24"/>
            <w:lang w:val="en-US"/>
          </w:rPr>
          <w:delText xml:space="preserve">one </w:delText>
        </w:r>
      </w:del>
      <w:ins w:id="20" w:author="psychomunk" w:date="2011-02-25T17:28:00Z">
        <w:r w:rsidR="00EC3D85" w:rsidRPr="00EC3D85">
          <w:rPr>
            <w:rFonts w:ascii="Times New Roman" w:hAnsi="Times New Roman"/>
            <w:b/>
            <w:sz w:val="24"/>
            <w:szCs w:val="24"/>
            <w:lang w:val="en-US"/>
            <w:rPrChange w:id="21" w:author="psychomunk" w:date="2011-02-25T17:28:00Z">
              <w:rPr>
                <w:rFonts w:ascii="Times New Roman" w:hAnsi="Times New Roman"/>
                <w:sz w:val="24"/>
                <w:szCs w:val="24"/>
                <w:lang w:val="en-US"/>
              </w:rPr>
            </w:rPrChange>
          </w:rPr>
          <w:t>ONE (1)</w:t>
        </w:r>
        <w:r w:rsidR="00EC3D85">
          <w:rPr>
            <w:rFonts w:ascii="Times New Roman" w:hAnsi="Times New Roman"/>
            <w:sz w:val="24"/>
            <w:szCs w:val="24"/>
            <w:lang w:val="en-US"/>
          </w:rPr>
          <w:t xml:space="preserve"> </w:t>
        </w:r>
      </w:ins>
      <w:r>
        <w:rPr>
          <w:rFonts w:ascii="Times New Roman" w:hAnsi="Times New Roman"/>
          <w:sz w:val="24"/>
          <w:szCs w:val="24"/>
          <w:lang w:val="en-US"/>
        </w:rPr>
        <w:t>answer for each question</w:t>
      </w:r>
      <w:r w:rsidR="005D73A1" w:rsidRPr="004F1274">
        <w:rPr>
          <w:rFonts w:ascii="Times New Roman" w:hAnsi="Times New Roman"/>
          <w:sz w:val="24"/>
          <w:szCs w:val="24"/>
          <w:lang w:val="en-US"/>
        </w:rPr>
        <w:t>:</w:t>
      </w:r>
    </w:p>
    <w:tbl>
      <w:tblPr>
        <w:tblpPr w:leftFromText="180" w:rightFromText="180" w:vertAnchor="text" w:horzAnchor="margin" w:tblpXSpec="center" w:tblpY="19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20"/>
        <w:gridCol w:w="601"/>
        <w:gridCol w:w="708"/>
        <w:gridCol w:w="709"/>
        <w:gridCol w:w="709"/>
        <w:gridCol w:w="817"/>
      </w:tblGrid>
      <w:tr w:rsidR="005D73A1" w:rsidRPr="004F1274" w:rsidTr="007A36D2">
        <w:trPr>
          <w:trHeight w:val="535"/>
        </w:trPr>
        <w:tc>
          <w:tcPr>
            <w:tcW w:w="5920" w:type="dxa"/>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Questions</w:t>
            </w:r>
          </w:p>
        </w:tc>
        <w:tc>
          <w:tcPr>
            <w:tcW w:w="3544" w:type="dxa"/>
            <w:gridSpan w:val="5"/>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Rating</w:t>
            </w:r>
          </w:p>
          <w:p w:rsidR="005D73A1" w:rsidRPr="004F1274" w:rsidRDefault="005D73A1" w:rsidP="007A36D2">
            <w:pPr>
              <w:spacing w:after="0"/>
              <w:jc w:val="center"/>
              <w:rPr>
                <w:rFonts w:ascii="Times New Roman" w:hAnsi="Times New Roman"/>
                <w:b/>
                <w:sz w:val="24"/>
                <w:szCs w:val="24"/>
              </w:rPr>
            </w:pPr>
          </w:p>
        </w:tc>
      </w:tr>
      <w:tr w:rsidR="005D73A1" w:rsidRPr="004F1274" w:rsidTr="007A36D2">
        <w:trPr>
          <w:trHeight w:val="839"/>
        </w:trPr>
        <w:tc>
          <w:tcPr>
            <w:tcW w:w="5920"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that you were unable to control the important things in your life?</w:t>
            </w:r>
          </w:p>
        </w:tc>
        <w:tc>
          <w:tcPr>
            <w:tcW w:w="601"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920"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lastRenderedPageBreak/>
              <w:t>How often have you felt confident about your ability to handle your personal problems?</w:t>
            </w:r>
          </w:p>
        </w:tc>
        <w:tc>
          <w:tcPr>
            <w:tcW w:w="601"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839"/>
        </w:trPr>
        <w:tc>
          <w:tcPr>
            <w:tcW w:w="5920"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that things were going your way?</w:t>
            </w:r>
          </w:p>
        </w:tc>
        <w:tc>
          <w:tcPr>
            <w:tcW w:w="601"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920"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2"/>
              </w:numPr>
              <w:ind w:left="284" w:hanging="284"/>
              <w:rPr>
                <w:rFonts w:ascii="Times New Roman" w:hAnsi="Times New Roman"/>
                <w:sz w:val="24"/>
                <w:szCs w:val="24"/>
                <w:lang w:val="en-US"/>
              </w:rPr>
            </w:pPr>
            <w:r w:rsidRPr="004F1274">
              <w:rPr>
                <w:rFonts w:ascii="Times New Roman" w:hAnsi="Times New Roman"/>
                <w:sz w:val="24"/>
                <w:szCs w:val="24"/>
              </w:rPr>
              <w:t>How often have you felt difficulties were piling up so high that you could not overcome them?</w:t>
            </w:r>
          </w:p>
        </w:tc>
        <w:tc>
          <w:tcPr>
            <w:tcW w:w="601"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81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bl>
    <w:p w:rsidR="005D73A1" w:rsidRPr="004F1274" w:rsidRDefault="005D73A1" w:rsidP="005D73A1">
      <w:pPr>
        <w:pStyle w:val="ListParagraph"/>
        <w:rPr>
          <w:rFonts w:ascii="Times New Roman" w:hAnsi="Times New Roman"/>
          <w:b/>
          <w:sz w:val="24"/>
          <w:szCs w:val="24"/>
        </w:rPr>
      </w:pPr>
    </w:p>
    <w:p w:rsidR="005D73A1" w:rsidRPr="004F1274" w:rsidRDefault="00A020B2" w:rsidP="005D73A1">
      <w:pPr>
        <w:pStyle w:val="ListParagraph"/>
        <w:spacing w:line="360" w:lineRule="auto"/>
        <w:ind w:left="1494"/>
        <w:jc w:val="both"/>
        <w:rPr>
          <w:rFonts w:ascii="Times New Roman" w:hAnsi="Times New Roman"/>
          <w:sz w:val="24"/>
          <w:szCs w:val="24"/>
        </w:rPr>
      </w:pPr>
      <w:r>
        <w:rPr>
          <w:rFonts w:ascii="Times New Roman" w:hAnsi="Times New Roman"/>
          <w:noProof/>
          <w:sz w:val="24"/>
          <w:szCs w:val="24"/>
          <w:lang w:val="en-US"/>
        </w:rPr>
        <mc:AlternateContent>
          <mc:Choice Requires="wps">
            <w:drawing>
              <wp:anchor distT="0" distB="0" distL="114300" distR="114300" simplePos="0" relativeHeight="251663360" behindDoc="0" locked="0" layoutInCell="1" allowOverlap="1">
                <wp:simplePos x="0" y="0"/>
                <wp:positionH relativeFrom="column">
                  <wp:posOffset>-271145</wp:posOffset>
                </wp:positionH>
                <wp:positionV relativeFrom="paragraph">
                  <wp:posOffset>5080</wp:posOffset>
                </wp:positionV>
                <wp:extent cx="6124575" cy="314325"/>
                <wp:effectExtent l="24130" t="24130" r="23495" b="2349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314325"/>
                        </a:xfrm>
                        <a:prstGeom prst="rect">
                          <a:avLst/>
                        </a:prstGeom>
                        <a:solidFill>
                          <a:srgbClr val="8DB3E2"/>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D. LEARNING STYLE </w:t>
                            </w:r>
                          </w:p>
                          <w:p w:rsidR="005D73A1" w:rsidRPr="006119D9" w:rsidRDefault="005D73A1" w:rsidP="005D73A1">
                            <w:pPr>
                              <w:spacing w:line="240" w:lineRule="auto"/>
                              <w:rPr>
                                <w:b/>
                              </w:rPr>
                            </w:pPr>
                          </w:p>
                          <w:p w:rsidR="005D73A1" w:rsidRDefault="005D73A1" w:rsidP="005D73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1.35pt;margin-top:.4pt;width:482.2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" fillcolor="#8db3e2" strokecolor="#4f81bd" strokeweight="2.5pt">
                <v:shadow color="#868686"/>
                <v:textbox>
                  <w:txbxContent>
                    <w:p w:rsidR="005D73A1" w:rsidRPr="00DF16DF" w:rsidRDefault="005D73A1" w:rsidP="005D73A1">
                      <w:pPr>
                        <w:jc w:val="center"/>
                        <w:rPr>
                          <w:rFonts w:ascii="Times New Roman" w:hAnsi="Times New Roman"/>
                          <w:b/>
                          <w:sz w:val="24"/>
                          <w:szCs w:val="24"/>
                        </w:rPr>
                      </w:pPr>
                      <w:r>
                        <w:rPr>
                          <w:rFonts w:ascii="Times New Roman" w:hAnsi="Times New Roman"/>
                          <w:b/>
                          <w:sz w:val="24"/>
                          <w:szCs w:val="24"/>
                        </w:rPr>
                        <w:t xml:space="preserve">PART D. LEARNING STYLE </w:t>
                      </w:r>
                    </w:p>
                    <w:p w:rsidR="005D73A1" w:rsidRPr="006119D9" w:rsidRDefault="005D73A1" w:rsidP="005D73A1">
                      <w:pPr>
                        <w:spacing w:line="240" w:lineRule="auto"/>
                        <w:rPr>
                          <w:b/>
                        </w:rPr>
                      </w:pPr>
                    </w:p>
                    <w:p w:rsidR="005D73A1" w:rsidRDefault="005D73A1" w:rsidP="005D73A1"/>
                  </w:txbxContent>
                </v:textbox>
              </v:rect>
            </w:pict>
          </mc:Fallback>
        </mc:AlternateContent>
      </w:r>
      <w:r w:rsidR="005D73A1" w:rsidRPr="004F1274">
        <w:rPr>
          <w:rFonts w:ascii="Times New Roman" w:hAnsi="Times New Roman"/>
          <w:sz w:val="24"/>
          <w:szCs w:val="24"/>
        </w:rPr>
        <w:tab/>
      </w:r>
    </w:p>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EE2CD0" w:rsidP="005D73A1">
      <w:pPr>
        <w:pStyle w:val="ListParagraph"/>
        <w:spacing w:line="360" w:lineRule="auto"/>
        <w:ind w:left="0"/>
        <w:jc w:val="both"/>
        <w:rPr>
          <w:rFonts w:ascii="Times New Roman" w:hAnsi="Times New Roman"/>
          <w:sz w:val="24"/>
          <w:szCs w:val="24"/>
        </w:rPr>
      </w:pPr>
      <w:r w:rsidRPr="004F1274">
        <w:rPr>
          <w:rFonts w:ascii="Times New Roman" w:hAnsi="Times New Roman"/>
          <w:sz w:val="24"/>
          <w:szCs w:val="24"/>
          <w:lang w:val="en-US"/>
        </w:rPr>
        <w:t>Please circle</w:t>
      </w:r>
      <w:r>
        <w:rPr>
          <w:rFonts w:ascii="Times New Roman" w:hAnsi="Times New Roman"/>
          <w:sz w:val="24"/>
          <w:szCs w:val="24"/>
          <w:lang w:val="en-US"/>
        </w:rPr>
        <w:t xml:space="preserve"> only </w:t>
      </w:r>
      <w:del w:id="22" w:author="psychomunk" w:date="2011-02-25T17:27:00Z">
        <w:r w:rsidDel="00EC3D85">
          <w:rPr>
            <w:rFonts w:ascii="Times New Roman" w:hAnsi="Times New Roman"/>
            <w:sz w:val="24"/>
            <w:szCs w:val="24"/>
            <w:lang w:val="en-US"/>
          </w:rPr>
          <w:delText xml:space="preserve">one </w:delText>
        </w:r>
      </w:del>
      <w:ins w:id="23" w:author="psychomunk" w:date="2011-02-25T17:27:00Z">
        <w:r w:rsidR="00EC3D85" w:rsidRPr="00EC3D85">
          <w:rPr>
            <w:rFonts w:ascii="Times New Roman" w:hAnsi="Times New Roman"/>
            <w:b/>
            <w:sz w:val="24"/>
            <w:szCs w:val="24"/>
            <w:lang w:val="en-US"/>
            <w:rPrChange w:id="24" w:author="psychomunk" w:date="2011-02-25T17:27:00Z">
              <w:rPr>
                <w:rFonts w:ascii="Times New Roman" w:hAnsi="Times New Roman"/>
                <w:sz w:val="24"/>
                <w:szCs w:val="24"/>
                <w:lang w:val="en-US"/>
              </w:rPr>
            </w:rPrChange>
          </w:rPr>
          <w:t>ONE (1)</w:t>
        </w:r>
        <w:r w:rsidR="00EC3D85">
          <w:rPr>
            <w:rFonts w:ascii="Times New Roman" w:hAnsi="Times New Roman"/>
            <w:sz w:val="24"/>
            <w:szCs w:val="24"/>
            <w:lang w:val="en-US"/>
          </w:rPr>
          <w:t xml:space="preserve"> </w:t>
        </w:r>
      </w:ins>
      <w:r>
        <w:rPr>
          <w:rFonts w:ascii="Times New Roman" w:hAnsi="Times New Roman"/>
          <w:sz w:val="24"/>
          <w:szCs w:val="24"/>
          <w:lang w:val="en-US"/>
        </w:rPr>
        <w:t>answer for each question</w:t>
      </w:r>
      <w:r w:rsidR="005D73A1" w:rsidRPr="004F1274">
        <w:rPr>
          <w:rFonts w:ascii="Times New Roman" w:hAnsi="Times New Roman"/>
          <w:sz w:val="24"/>
          <w:szCs w:val="24"/>
        </w:rPr>
        <w:t>:</w:t>
      </w:r>
    </w:p>
    <w:tbl>
      <w:tblPr>
        <w:tblpPr w:leftFromText="180" w:rightFromText="180" w:vertAnchor="page" w:horzAnchor="margin" w:tblpY="59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1704"/>
        <w:gridCol w:w="1704"/>
        <w:gridCol w:w="1705"/>
        <w:gridCol w:w="1705"/>
      </w:tblGrid>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0</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1</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2</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3</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4</w:t>
            </w:r>
          </w:p>
        </w:tc>
      </w:tr>
      <w:tr w:rsidR="005D73A1" w:rsidRPr="004F1274" w:rsidTr="007A36D2">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Almost never</w:t>
            </w:r>
          </w:p>
        </w:tc>
        <w:tc>
          <w:tcPr>
            <w:tcW w:w="1704"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Sometimes</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Fairly often</w:t>
            </w:r>
          </w:p>
        </w:tc>
        <w:tc>
          <w:tcPr>
            <w:tcW w:w="1705" w:type="dxa"/>
          </w:tcPr>
          <w:p w:rsidR="005D73A1" w:rsidRPr="004F1274" w:rsidRDefault="005D73A1" w:rsidP="007A36D2">
            <w:pPr>
              <w:tabs>
                <w:tab w:val="center" w:pos="4513"/>
                <w:tab w:val="right" w:pos="9026"/>
              </w:tabs>
              <w:jc w:val="center"/>
              <w:rPr>
                <w:rFonts w:ascii="Times New Roman" w:hAnsi="Times New Roman"/>
                <w:b/>
                <w:sz w:val="24"/>
                <w:szCs w:val="24"/>
                <w:lang w:val="en-US"/>
              </w:rPr>
            </w:pPr>
            <w:r w:rsidRPr="004F1274">
              <w:rPr>
                <w:rFonts w:ascii="Times New Roman" w:hAnsi="Times New Roman"/>
                <w:b/>
                <w:sz w:val="24"/>
                <w:szCs w:val="24"/>
                <w:lang w:val="en-US"/>
              </w:rPr>
              <w:t>Very often</w:t>
            </w:r>
          </w:p>
        </w:tc>
      </w:tr>
    </w:tbl>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5D73A1" w:rsidP="005D73A1">
      <w:pPr>
        <w:pStyle w:val="ListParagraph"/>
        <w:spacing w:line="360" w:lineRule="auto"/>
        <w:ind w:left="1494"/>
        <w:jc w:val="both"/>
        <w:rPr>
          <w:rFonts w:ascii="Times New Roman" w:hAnsi="Times New Roman"/>
          <w:sz w:val="24"/>
          <w:szCs w:val="24"/>
        </w:rPr>
      </w:pPr>
    </w:p>
    <w:tbl>
      <w:tblPr>
        <w:tblpPr w:leftFromText="180" w:rightFromText="180" w:vertAnchor="text" w:horzAnchor="margin" w:tblpY="909"/>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709"/>
        <w:gridCol w:w="778"/>
        <w:gridCol w:w="708"/>
        <w:gridCol w:w="640"/>
        <w:gridCol w:w="567"/>
      </w:tblGrid>
      <w:tr w:rsidR="005D73A1" w:rsidRPr="004F1274" w:rsidTr="007A36D2">
        <w:tc>
          <w:tcPr>
            <w:tcW w:w="5778" w:type="dxa"/>
            <w:tcBorders>
              <w:top w:val="single" w:sz="12" w:space="0" w:color="000000"/>
              <w:left w:val="single" w:sz="12" w:space="0" w:color="000000"/>
              <w:bottom w:val="single" w:sz="12" w:space="0" w:color="000000"/>
              <w:right w:val="single" w:sz="12" w:space="0" w:color="000000"/>
            </w:tcBorders>
          </w:tcPr>
          <w:p w:rsidR="005D73A1" w:rsidRPr="004F1274"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Questions</w:t>
            </w:r>
          </w:p>
        </w:tc>
        <w:tc>
          <w:tcPr>
            <w:tcW w:w="3402" w:type="dxa"/>
            <w:gridSpan w:val="5"/>
            <w:tcBorders>
              <w:top w:val="single" w:sz="12" w:space="0" w:color="000000"/>
              <w:left w:val="single" w:sz="12" w:space="0" w:color="000000"/>
              <w:bottom w:val="single" w:sz="12" w:space="0" w:color="000000"/>
              <w:right w:val="single" w:sz="12" w:space="0" w:color="000000"/>
            </w:tcBorders>
          </w:tcPr>
          <w:p w:rsidR="005D73A1" w:rsidRDefault="005D73A1" w:rsidP="007A36D2">
            <w:pPr>
              <w:spacing w:after="0"/>
              <w:jc w:val="center"/>
              <w:rPr>
                <w:rFonts w:ascii="Times New Roman" w:hAnsi="Times New Roman"/>
                <w:b/>
                <w:sz w:val="24"/>
                <w:szCs w:val="24"/>
              </w:rPr>
            </w:pPr>
            <w:r w:rsidRPr="004F1274">
              <w:rPr>
                <w:rFonts w:ascii="Times New Roman" w:hAnsi="Times New Roman"/>
                <w:b/>
                <w:sz w:val="24"/>
                <w:szCs w:val="24"/>
              </w:rPr>
              <w:t>Rating</w:t>
            </w:r>
          </w:p>
          <w:p w:rsidR="00EE2CD0" w:rsidRPr="004F1274" w:rsidRDefault="00EE2CD0" w:rsidP="007A36D2">
            <w:pPr>
              <w:spacing w:after="0"/>
              <w:jc w:val="center"/>
              <w:rPr>
                <w:rFonts w:ascii="Times New Roman" w:hAnsi="Times New Roman"/>
                <w:b/>
                <w:sz w:val="24"/>
                <w:szCs w:val="24"/>
              </w:rPr>
            </w:pP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A020B2">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 xml:space="preserve">I find that I have to </w:t>
            </w:r>
            <w:del w:id="25" w:author="psychomunk" w:date="2011-02-25T17:25:00Z">
              <w:r w:rsidRPr="004F1274" w:rsidDel="00A020B2">
                <w:rPr>
                  <w:rFonts w:ascii="Times New Roman" w:hAnsi="Times New Roman"/>
                  <w:sz w:val="24"/>
                  <w:szCs w:val="24"/>
                </w:rPr>
                <w:delText xml:space="preserve">do enough </w:delText>
              </w:r>
            </w:del>
            <w:r w:rsidRPr="004F1274">
              <w:rPr>
                <w:rFonts w:ascii="Times New Roman" w:hAnsi="Times New Roman"/>
                <w:sz w:val="24"/>
                <w:szCs w:val="24"/>
              </w:rPr>
              <w:t xml:space="preserve">work on a topic </w:t>
            </w:r>
            <w:ins w:id="26" w:author="psychomunk" w:date="2011-02-25T17:25:00Z">
              <w:r w:rsidR="00A020B2">
                <w:rPr>
                  <w:rFonts w:ascii="Times New Roman" w:hAnsi="Times New Roman"/>
                  <w:sz w:val="24"/>
                  <w:szCs w:val="24"/>
                </w:rPr>
                <w:t xml:space="preserve">thoroughly </w:t>
              </w:r>
            </w:ins>
            <w:r w:rsidRPr="004F1274">
              <w:rPr>
                <w:rFonts w:ascii="Times New Roman" w:hAnsi="Times New Roman"/>
                <w:sz w:val="24"/>
                <w:szCs w:val="24"/>
              </w:rPr>
              <w:t>so that I can form my own conclusions before I am satisfied.</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396"/>
        </w:trPr>
        <w:tc>
          <w:tcPr>
            <w:tcW w:w="5778"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My aim is to pass the course while doing as little work as possible.</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433"/>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pStyle w:val="ListParagraph"/>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only study seriously what</w:t>
            </w:r>
            <w:ins w:id="27" w:author="psychomunk" w:date="2011-02-25T17:26:00Z">
              <w:r w:rsidR="00A020B2">
                <w:rPr>
                  <w:rFonts w:ascii="Times New Roman" w:hAnsi="Times New Roman"/>
                  <w:sz w:val="24"/>
                  <w:szCs w:val="24"/>
                </w:rPr>
                <w:t xml:space="preserve"> is</w:t>
              </w:r>
            </w:ins>
            <w:del w:id="28" w:author="psychomunk" w:date="2011-02-25T17:26:00Z">
              <w:r w:rsidRPr="004F1274" w:rsidDel="00A020B2">
                <w:rPr>
                  <w:rFonts w:ascii="Times New Roman" w:hAnsi="Times New Roman"/>
                  <w:sz w:val="24"/>
                  <w:szCs w:val="24"/>
                </w:rPr>
                <w:delText>’s</w:delText>
              </w:r>
            </w:del>
            <w:r w:rsidRPr="004F1274">
              <w:rPr>
                <w:rFonts w:ascii="Times New Roman" w:hAnsi="Times New Roman"/>
                <w:sz w:val="24"/>
                <w:szCs w:val="24"/>
              </w:rPr>
              <w:t xml:space="preserve"> given out in class or in the course outlines.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89"/>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find most new topics interesting and often spend extra time trying to obtain more information about them.</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rPr>
            </w:pPr>
            <w:r w:rsidRPr="004F1274">
              <w:rPr>
                <w:rFonts w:ascii="Times New Roman" w:hAnsi="Times New Roman"/>
                <w:sz w:val="24"/>
                <w:szCs w:val="24"/>
              </w:rPr>
              <w:t>I learn some things by memorizing, going over and over them until I know them by heart even if I do not understand them.</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test myself on important topics until I understand them completely.</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396"/>
        </w:trPr>
        <w:tc>
          <w:tcPr>
            <w:tcW w:w="5778" w:type="dxa"/>
            <w:tcBorders>
              <w:top w:val="single" w:sz="12"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find I can get by in most assessments by memorizing key sections rather than trying to understand them.</w:t>
            </w:r>
          </w:p>
        </w:tc>
        <w:tc>
          <w:tcPr>
            <w:tcW w:w="709" w:type="dxa"/>
            <w:tcBorders>
              <w:top w:val="single" w:sz="12" w:space="0" w:color="000000"/>
              <w:left w:val="single" w:sz="12"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12" w:space="0" w:color="000000"/>
              <w:left w:val="single" w:sz="6" w:space="0" w:color="000000"/>
              <w:bottom w:val="single" w:sz="6" w:space="0" w:color="000000"/>
              <w:right w:val="single" w:sz="6" w:space="0" w:color="000000"/>
            </w:tcBorders>
          </w:tcPr>
          <w:p w:rsidR="005D73A1" w:rsidRPr="004F1274" w:rsidRDefault="005D73A1" w:rsidP="007A36D2">
            <w:pPr>
              <w:spacing w:after="0" w:line="360" w:lineRule="auto"/>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45"/>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lastRenderedPageBreak/>
              <w:t>I spend a lot of my free time finding out more about interesting topics which have been discussed in different classes.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45"/>
        </w:trPr>
        <w:tc>
          <w:tcPr>
            <w:tcW w:w="5778" w:type="dxa"/>
            <w:tcBorders>
              <w:top w:val="single" w:sz="6" w:space="0" w:color="000000"/>
              <w:left w:val="single" w:sz="12" w:space="0" w:color="000000"/>
              <w:bottom w:val="single" w:sz="6" w:space="0" w:color="000000"/>
              <w:right w:val="single" w:sz="12" w:space="0" w:color="000000"/>
            </w:tcBorders>
          </w:tcPr>
          <w:p w:rsidR="005D73A1" w:rsidRPr="004F1274" w:rsidRDefault="005D73A1" w:rsidP="005D73A1">
            <w:pPr>
              <w:numPr>
                <w:ilvl w:val="0"/>
                <w:numId w:val="3"/>
              </w:numPr>
              <w:ind w:left="284" w:hanging="284"/>
              <w:rPr>
                <w:rFonts w:ascii="Times New Roman" w:hAnsi="Times New Roman"/>
                <w:sz w:val="24"/>
                <w:szCs w:val="24"/>
                <w:lang w:val="en-US"/>
              </w:rPr>
            </w:pPr>
            <w:r w:rsidRPr="004F1274">
              <w:rPr>
                <w:rFonts w:ascii="Times New Roman" w:hAnsi="Times New Roman"/>
                <w:sz w:val="24"/>
                <w:szCs w:val="24"/>
              </w:rPr>
              <w:t>I make a point of looking at most of the suggested readings that go with the lectures.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r w:rsidR="005D73A1" w:rsidRPr="004F1274" w:rsidTr="007A36D2">
        <w:trPr>
          <w:trHeight w:val="627"/>
        </w:trPr>
        <w:tc>
          <w:tcPr>
            <w:tcW w:w="5778" w:type="dxa"/>
            <w:tcBorders>
              <w:top w:val="single" w:sz="6" w:space="0" w:color="000000"/>
              <w:left w:val="single" w:sz="12" w:space="0" w:color="000000"/>
              <w:bottom w:val="single" w:sz="6" w:space="0" w:color="000000"/>
              <w:right w:val="single" w:sz="12" w:space="0" w:color="000000"/>
            </w:tcBorders>
          </w:tcPr>
          <w:p w:rsidR="005D73A1" w:rsidRPr="00D4246C" w:rsidRDefault="005D73A1" w:rsidP="00D4246C">
            <w:pPr>
              <w:pStyle w:val="ListParagraph"/>
              <w:numPr>
                <w:ilvl w:val="0"/>
                <w:numId w:val="3"/>
              </w:numPr>
              <w:tabs>
                <w:tab w:val="left" w:pos="360"/>
              </w:tabs>
              <w:ind w:left="270" w:hanging="270"/>
              <w:rPr>
                <w:rFonts w:ascii="Times New Roman" w:hAnsi="Times New Roman"/>
                <w:sz w:val="24"/>
                <w:szCs w:val="24"/>
              </w:rPr>
            </w:pPr>
            <w:r w:rsidRPr="00D4246C">
              <w:rPr>
                <w:rFonts w:ascii="Times New Roman" w:hAnsi="Times New Roman"/>
                <w:sz w:val="24"/>
                <w:szCs w:val="24"/>
              </w:rPr>
              <w:t>I find the best way to pass examinations is to try to remember answers to likely questions.</w:t>
            </w:r>
          </w:p>
        </w:tc>
        <w:tc>
          <w:tcPr>
            <w:tcW w:w="709" w:type="dxa"/>
            <w:tcBorders>
              <w:top w:val="single" w:sz="6" w:space="0" w:color="000000"/>
              <w:left w:val="single" w:sz="12"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0</w:t>
            </w:r>
          </w:p>
        </w:tc>
        <w:tc>
          <w:tcPr>
            <w:tcW w:w="77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2</w:t>
            </w:r>
          </w:p>
        </w:tc>
        <w:tc>
          <w:tcPr>
            <w:tcW w:w="640"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Pr>
          <w:p w:rsidR="005D73A1" w:rsidRPr="004F1274" w:rsidRDefault="005D73A1" w:rsidP="007A36D2">
            <w:pPr>
              <w:jc w:val="center"/>
              <w:rPr>
                <w:rFonts w:ascii="Times New Roman" w:hAnsi="Times New Roman"/>
                <w:sz w:val="24"/>
                <w:szCs w:val="24"/>
              </w:rPr>
            </w:pPr>
            <w:r w:rsidRPr="004F1274">
              <w:rPr>
                <w:rFonts w:ascii="Times New Roman" w:hAnsi="Times New Roman"/>
                <w:sz w:val="24"/>
                <w:szCs w:val="24"/>
              </w:rPr>
              <w:t>4</w:t>
            </w:r>
          </w:p>
        </w:tc>
      </w:tr>
    </w:tbl>
    <w:p w:rsidR="005D73A1" w:rsidRPr="004F1274" w:rsidRDefault="005D73A1" w:rsidP="005D73A1">
      <w:pPr>
        <w:pStyle w:val="ListParagraph"/>
        <w:spacing w:line="360" w:lineRule="auto"/>
        <w:ind w:left="1494"/>
        <w:jc w:val="both"/>
        <w:rPr>
          <w:rFonts w:ascii="Times New Roman" w:hAnsi="Times New Roman"/>
          <w:sz w:val="24"/>
          <w:szCs w:val="24"/>
        </w:rPr>
      </w:pPr>
    </w:p>
    <w:p w:rsidR="005D73A1" w:rsidRPr="004F1274" w:rsidRDefault="005D73A1" w:rsidP="005D73A1">
      <w:pPr>
        <w:pStyle w:val="ListParagraph"/>
        <w:spacing w:line="360" w:lineRule="auto"/>
        <w:ind w:left="0"/>
        <w:jc w:val="both"/>
        <w:rPr>
          <w:rFonts w:ascii="Times New Roman" w:hAnsi="Times New Roman"/>
          <w:sz w:val="24"/>
          <w:szCs w:val="24"/>
        </w:rPr>
      </w:pPr>
    </w:p>
    <w:p w:rsidR="005D73A1" w:rsidRPr="004F1274" w:rsidRDefault="005D73A1" w:rsidP="005D73A1">
      <w:pPr>
        <w:jc w:val="center"/>
        <w:rPr>
          <w:rFonts w:ascii="Times New Roman" w:hAnsi="Times New Roman"/>
          <w:b/>
        </w:rPr>
      </w:pPr>
      <w:r w:rsidRPr="004F1274">
        <w:rPr>
          <w:rFonts w:ascii="Times New Roman" w:hAnsi="Times New Roman"/>
          <w:b/>
        </w:rPr>
        <w:t>-THANK YOU-</w:t>
      </w:r>
    </w:p>
    <w:p w:rsidR="005D73A1" w:rsidRPr="004F1274" w:rsidRDefault="005D73A1" w:rsidP="005D73A1">
      <w:pPr>
        <w:rPr>
          <w:rFonts w:ascii="Times New Roman" w:hAnsi="Times New Roman"/>
          <w:i/>
        </w:rPr>
      </w:pPr>
    </w:p>
    <w:p w:rsidR="005D73A1" w:rsidRPr="004F1274" w:rsidRDefault="005D73A1" w:rsidP="005D73A1">
      <w:pPr>
        <w:rPr>
          <w:rFonts w:ascii="Times New Roman" w:hAnsi="Times New Roman"/>
          <w:sz w:val="24"/>
          <w:szCs w:val="24"/>
        </w:rPr>
      </w:pPr>
    </w:p>
    <w:p w:rsidR="005D73A1" w:rsidRPr="004F1274" w:rsidRDefault="005D73A1" w:rsidP="005D73A1">
      <w:pPr>
        <w:rPr>
          <w:rFonts w:ascii="Times New Roman" w:hAnsi="Times New Roman"/>
          <w:sz w:val="24"/>
          <w:szCs w:val="24"/>
        </w:rPr>
      </w:pPr>
    </w:p>
    <w:p w:rsidR="00DA50C3" w:rsidRPr="004F1274" w:rsidRDefault="0000725D">
      <w:pPr>
        <w:rPr>
          <w:rFonts w:ascii="Times New Roman" w:hAnsi="Times New Roman"/>
        </w:rPr>
      </w:pPr>
    </w:p>
    <w:sectPr w:rsidR="00DA50C3" w:rsidRPr="004F1274" w:rsidSect="00134ECB">
      <w:footerReference w:type="default" r:id="rId10"/>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sychomunk" w:date="2011-02-25T17:11:00Z" w:initials="p">
    <w:p w:rsidR="00CA3FE9" w:rsidRDefault="00CA3FE9">
      <w:pPr>
        <w:pStyle w:val="CommentText"/>
      </w:pPr>
      <w:r>
        <w:rPr>
          <w:rStyle w:val="CommentReference"/>
        </w:rPr>
        <w:annotationRef/>
      </w:r>
      <w:r>
        <w:t>No I don’t. Better to say, “If you agree to take part in this research, please fill in the questionnaire given.”</w:t>
      </w:r>
    </w:p>
  </w:comment>
  <w:comment w:id="1" w:author="psychomunk" w:date="2011-02-25T17:12:00Z" w:initials="p">
    <w:p w:rsidR="00CA3FE9" w:rsidRDefault="00CA3FE9">
      <w:pPr>
        <w:pStyle w:val="CommentText"/>
      </w:pPr>
      <w:r>
        <w:rPr>
          <w:rStyle w:val="CommentReference"/>
        </w:rPr>
        <w:annotationRef/>
      </w:r>
      <w:r>
        <w:t>“Participation” more appropriate than “Volunteerism”.</w:t>
      </w:r>
    </w:p>
  </w:comment>
  <w:comment w:id="3" w:author="psychomunk" w:date="2011-02-25T17:13:00Z" w:initials="p">
    <w:p w:rsidR="00CA3FE9" w:rsidRDefault="00CA3FE9">
      <w:pPr>
        <w:pStyle w:val="CommentText"/>
      </w:pPr>
      <w:r>
        <w:rPr>
          <w:rStyle w:val="CommentReference"/>
        </w:rPr>
        <w:annotationRef/>
      </w:r>
      <w:r>
        <w:t xml:space="preserve">But who will see this document? Please state. </w:t>
      </w:r>
    </w:p>
  </w:comment>
  <w:comment w:id="7" w:author="psychomunk" w:date="2011-02-25T17:30:00Z" w:initials="p">
    <w:p w:rsidR="00CA3FE9" w:rsidRDefault="00CA3FE9">
      <w:pPr>
        <w:pStyle w:val="CommentText"/>
      </w:pPr>
      <w:r>
        <w:rPr>
          <w:rStyle w:val="CommentReference"/>
        </w:rPr>
        <w:annotationRef/>
      </w:r>
      <w:r>
        <w:t>Write your full name to reduce risk of misidentification.</w:t>
      </w:r>
      <w:r w:rsidR="00EC3D85">
        <w:t xml:space="preserve"> And who’s you’re supervisor(s)?</w:t>
      </w:r>
    </w:p>
  </w:comment>
  <w:comment w:id="8" w:author="psychomunk" w:date="2011-02-25T17:15:00Z" w:initials="p">
    <w:p w:rsidR="00CA3FE9" w:rsidRDefault="00CA3FE9">
      <w:pPr>
        <w:pStyle w:val="CommentText"/>
      </w:pPr>
      <w:r>
        <w:rPr>
          <w:rStyle w:val="CommentReference"/>
        </w:rPr>
        <w:annotationRef/>
      </w:r>
      <w:r>
        <w:t>Write in active voice – “… means that you have understood the information given to you, and agree to voluntarily participate in this study.”</w:t>
      </w:r>
    </w:p>
  </w:comment>
  <w:comment w:id="11" w:author="psychomunk" w:date="2011-02-25T17:29:00Z" w:initials="p">
    <w:p w:rsidR="00EC3D85" w:rsidRDefault="00EC3D85">
      <w:pPr>
        <w:pStyle w:val="CommentText"/>
      </w:pPr>
      <w:r>
        <w:rPr>
          <w:rStyle w:val="CommentReference"/>
        </w:rPr>
        <w:annotationRef/>
      </w:r>
      <w:r>
        <w:t>If only 2 programs, maybe can just circle? Audiology / Speech Sciences</w:t>
      </w:r>
    </w:p>
  </w:comment>
  <w:comment w:id="12" w:author="psychomunk" w:date="2011-02-25T17:17:00Z" w:initials="p">
    <w:p w:rsidR="00CA3FE9" w:rsidRDefault="00CA3FE9">
      <w:pPr>
        <w:pStyle w:val="CommentText"/>
      </w:pPr>
      <w:r>
        <w:rPr>
          <w:rStyle w:val="CommentReference"/>
        </w:rPr>
        <w:annotationRef/>
      </w:r>
      <w:r>
        <w:t xml:space="preserve">What’s the relevance of race? What about mixed? There’s not many Indians at all. How to do any statistical analysis without using </w:t>
      </w:r>
      <w:proofErr w:type="spellStart"/>
      <w:r>
        <w:t>nonparametrics</w:t>
      </w:r>
      <w:proofErr w:type="spellEnd"/>
      <w:r>
        <w:t>?</w:t>
      </w:r>
    </w:p>
  </w:comment>
  <w:comment w:id="16" w:author="psychomunk" w:date="2011-02-25T17:21:00Z" w:initials="p">
    <w:p w:rsidR="00CA3FE9" w:rsidRDefault="00CA3FE9">
      <w:pPr>
        <w:pStyle w:val="CommentText"/>
      </w:pPr>
      <w:r>
        <w:rPr>
          <w:rStyle w:val="CommentReference"/>
        </w:rPr>
        <w:annotationRef/>
      </w:r>
      <w:r>
        <w:t xml:space="preserve">How do you combine study and leisure? Why the need to combine? Does it include jogging while reading a textbook? </w:t>
      </w:r>
      <w:r w:rsidR="00A020B2">
        <w:t>I’d rate this as a 5!!</w:t>
      </w:r>
    </w:p>
  </w:comment>
  <w:comment w:id="17" w:author="psychomunk" w:date="2011-02-25T17:21:00Z" w:initials="p">
    <w:p w:rsidR="00A020B2" w:rsidRDefault="00A020B2">
      <w:pPr>
        <w:pStyle w:val="CommentText"/>
      </w:pPr>
      <w:r>
        <w:rPr>
          <w:rStyle w:val="CommentReference"/>
        </w:rPr>
        <w:annotationRef/>
      </w:r>
      <w:r>
        <w:t xml:space="preserve">Do you mean, trying to study at the last minute? Does everyone understand this term? It’s colloquial. </w:t>
      </w:r>
    </w:p>
  </w:comment>
  <w:comment w:id="18" w:author="psychomunk" w:date="2011-02-25T17:22:00Z" w:initials="p">
    <w:p w:rsidR="00A020B2" w:rsidRDefault="00A020B2">
      <w:pPr>
        <w:pStyle w:val="CommentText"/>
      </w:pPr>
      <w:r>
        <w:rPr>
          <w:rStyle w:val="CommentReference"/>
        </w:rPr>
        <w:annotationRef/>
      </w:r>
      <w:r>
        <w:t>This is an absolute word. Do you really mean 100% always?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25D" w:rsidRDefault="0000725D" w:rsidP="00134ECB">
      <w:pPr>
        <w:spacing w:after="0" w:line="240" w:lineRule="auto"/>
      </w:pPr>
      <w:r>
        <w:separator/>
      </w:r>
    </w:p>
  </w:endnote>
  <w:endnote w:type="continuationSeparator" w:id="0">
    <w:p w:rsidR="0000725D" w:rsidRDefault="0000725D" w:rsidP="0013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B85" w:rsidRDefault="00007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25D" w:rsidRDefault="0000725D" w:rsidP="00134ECB">
      <w:pPr>
        <w:spacing w:after="0" w:line="240" w:lineRule="auto"/>
      </w:pPr>
      <w:r>
        <w:separator/>
      </w:r>
    </w:p>
  </w:footnote>
  <w:footnote w:type="continuationSeparator" w:id="0">
    <w:p w:rsidR="0000725D" w:rsidRDefault="0000725D" w:rsidP="00134E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5C4"/>
    <w:multiLevelType w:val="hybridMultilevel"/>
    <w:tmpl w:val="BFBE580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nsid w:val="050A754D"/>
    <w:multiLevelType w:val="hybridMultilevel"/>
    <w:tmpl w:val="A306D060"/>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3C3E540A"/>
    <w:multiLevelType w:val="hybridMultilevel"/>
    <w:tmpl w:val="8CF28544"/>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nsid w:val="506A39B6"/>
    <w:multiLevelType w:val="hybridMultilevel"/>
    <w:tmpl w:val="BCF2258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nsid w:val="6D8F4443"/>
    <w:multiLevelType w:val="hybridMultilevel"/>
    <w:tmpl w:val="05803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A1"/>
    <w:rsid w:val="0000725D"/>
    <w:rsid w:val="000F1DAC"/>
    <w:rsid w:val="00134ECB"/>
    <w:rsid w:val="001744B6"/>
    <w:rsid w:val="00407E3C"/>
    <w:rsid w:val="004577FE"/>
    <w:rsid w:val="004667F9"/>
    <w:rsid w:val="004F1274"/>
    <w:rsid w:val="005A548D"/>
    <w:rsid w:val="005A5965"/>
    <w:rsid w:val="005D73A1"/>
    <w:rsid w:val="00612AD1"/>
    <w:rsid w:val="007666DD"/>
    <w:rsid w:val="008372BC"/>
    <w:rsid w:val="00A020B2"/>
    <w:rsid w:val="00AA2581"/>
    <w:rsid w:val="00CA3FE9"/>
    <w:rsid w:val="00D4246C"/>
    <w:rsid w:val="00DC1B0A"/>
    <w:rsid w:val="00E85092"/>
    <w:rsid w:val="00EC3D85"/>
    <w:rsid w:val="00EE2CD0"/>
  </w:rsids>
  <m:mathPr>
    <m:mathFont m:val="Cambria Math"/>
    <m:brkBin m:val="before"/>
    <m:brkBinSub m:val="--"/>
    <m:smallFrac m:val="0"/>
    <m:dispDef/>
    <m:lMargin m:val="0"/>
    <m:rMargin m:val="0"/>
    <m:defJc m:val="centerGroup"/>
    <m:wrapIndent m:val="1440"/>
    <m:intLim m:val="subSup"/>
    <m:naryLim m:val="undOvr"/>
  </m:mathPr>
  <w:themeFontLang w:val="ms-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3A1"/>
    <w:rPr>
      <w:rFonts w:ascii="Calibri" w:eastAsia="Calibri" w:hAnsi="Calibri" w:cs="Times New Roman"/>
      <w:lang w:val="en-MY"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73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3A1"/>
    <w:rPr>
      <w:rFonts w:ascii="Calibri" w:eastAsia="Calibri" w:hAnsi="Calibri" w:cs="Times New Roman"/>
      <w:lang w:val="en-MY" w:eastAsia="en-US"/>
    </w:rPr>
  </w:style>
  <w:style w:type="paragraph" w:styleId="ListParagraph">
    <w:name w:val="List Paragraph"/>
    <w:basedOn w:val="Normal"/>
    <w:uiPriority w:val="34"/>
    <w:qFormat/>
    <w:rsid w:val="005D73A1"/>
    <w:pPr>
      <w:ind w:left="720"/>
      <w:contextualSpacing/>
    </w:pPr>
  </w:style>
  <w:style w:type="paragraph" w:styleId="NormalWeb">
    <w:name w:val="Normal (Web)"/>
    <w:basedOn w:val="Normal"/>
    <w:rsid w:val="005D73A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ps">
    <w:name w:val="hps"/>
    <w:basedOn w:val="DefaultParagraphFont"/>
    <w:rsid w:val="005D73A1"/>
  </w:style>
  <w:style w:type="character" w:styleId="CommentReference">
    <w:name w:val="annotation reference"/>
    <w:basedOn w:val="DefaultParagraphFont"/>
    <w:uiPriority w:val="99"/>
    <w:semiHidden/>
    <w:unhideWhenUsed/>
    <w:rsid w:val="005D73A1"/>
    <w:rPr>
      <w:sz w:val="16"/>
      <w:szCs w:val="16"/>
    </w:rPr>
  </w:style>
  <w:style w:type="paragraph" w:styleId="CommentText">
    <w:name w:val="annotation text"/>
    <w:basedOn w:val="Normal"/>
    <w:link w:val="CommentTextChar"/>
    <w:uiPriority w:val="99"/>
    <w:semiHidden/>
    <w:unhideWhenUsed/>
    <w:rsid w:val="005D73A1"/>
    <w:rPr>
      <w:sz w:val="20"/>
      <w:szCs w:val="20"/>
    </w:rPr>
  </w:style>
  <w:style w:type="character" w:customStyle="1" w:styleId="CommentTextChar">
    <w:name w:val="Comment Text Char"/>
    <w:basedOn w:val="DefaultParagraphFont"/>
    <w:link w:val="CommentText"/>
    <w:uiPriority w:val="99"/>
    <w:semiHidden/>
    <w:rsid w:val="005D73A1"/>
    <w:rPr>
      <w:rFonts w:ascii="Calibri" w:eastAsia="Calibri" w:hAnsi="Calibri" w:cs="Times New Roman"/>
      <w:sz w:val="20"/>
      <w:szCs w:val="20"/>
      <w:lang w:val="en-MY" w:eastAsia="en-US"/>
    </w:rPr>
  </w:style>
  <w:style w:type="paragraph" w:styleId="BalloonText">
    <w:name w:val="Balloon Text"/>
    <w:basedOn w:val="Normal"/>
    <w:link w:val="BalloonTextChar"/>
    <w:uiPriority w:val="99"/>
    <w:semiHidden/>
    <w:unhideWhenUsed/>
    <w:rsid w:val="005D7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3A1"/>
    <w:rPr>
      <w:rFonts w:ascii="Tahoma" w:eastAsia="Calibri" w:hAnsi="Tahoma" w:cs="Tahoma"/>
      <w:sz w:val="16"/>
      <w:szCs w:val="16"/>
      <w:lang w:val="en-MY" w:eastAsia="en-US"/>
    </w:rPr>
  </w:style>
  <w:style w:type="paragraph" w:styleId="Header">
    <w:name w:val="header"/>
    <w:basedOn w:val="Normal"/>
    <w:link w:val="HeaderChar"/>
    <w:uiPriority w:val="99"/>
    <w:semiHidden/>
    <w:unhideWhenUsed/>
    <w:rsid w:val="00134EC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4ECB"/>
    <w:rPr>
      <w:rFonts w:ascii="Calibri" w:eastAsia="Calibri" w:hAnsi="Calibri" w:cs="Times New Roman"/>
      <w:lang w:val="en-MY" w:eastAsia="en-US"/>
    </w:rPr>
  </w:style>
  <w:style w:type="paragraph" w:styleId="CommentSubject">
    <w:name w:val="annotation subject"/>
    <w:basedOn w:val="CommentText"/>
    <w:next w:val="CommentText"/>
    <w:link w:val="CommentSubjectChar"/>
    <w:uiPriority w:val="99"/>
    <w:semiHidden/>
    <w:unhideWhenUsed/>
    <w:rsid w:val="00CA3FE9"/>
    <w:pPr>
      <w:spacing w:line="240" w:lineRule="auto"/>
    </w:pPr>
    <w:rPr>
      <w:b/>
      <w:bCs/>
    </w:rPr>
  </w:style>
  <w:style w:type="character" w:customStyle="1" w:styleId="CommentSubjectChar">
    <w:name w:val="Comment Subject Char"/>
    <w:basedOn w:val="CommentTextChar"/>
    <w:link w:val="CommentSubject"/>
    <w:uiPriority w:val="99"/>
    <w:semiHidden/>
    <w:rsid w:val="00CA3FE9"/>
    <w:rPr>
      <w:rFonts w:ascii="Calibri" w:eastAsia="Calibri" w:hAnsi="Calibri" w:cs="Times New Roman"/>
      <w:b/>
      <w:bCs/>
      <w:sz w:val="20"/>
      <w:szCs w:val="20"/>
      <w:lang w:val="en-MY"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3A1"/>
    <w:rPr>
      <w:rFonts w:ascii="Calibri" w:eastAsia="Calibri" w:hAnsi="Calibri" w:cs="Times New Roman"/>
      <w:lang w:val="en-MY"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73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3A1"/>
    <w:rPr>
      <w:rFonts w:ascii="Calibri" w:eastAsia="Calibri" w:hAnsi="Calibri" w:cs="Times New Roman"/>
      <w:lang w:val="en-MY" w:eastAsia="en-US"/>
    </w:rPr>
  </w:style>
  <w:style w:type="paragraph" w:styleId="ListParagraph">
    <w:name w:val="List Paragraph"/>
    <w:basedOn w:val="Normal"/>
    <w:uiPriority w:val="34"/>
    <w:qFormat/>
    <w:rsid w:val="005D73A1"/>
    <w:pPr>
      <w:ind w:left="720"/>
      <w:contextualSpacing/>
    </w:pPr>
  </w:style>
  <w:style w:type="paragraph" w:styleId="NormalWeb">
    <w:name w:val="Normal (Web)"/>
    <w:basedOn w:val="Normal"/>
    <w:rsid w:val="005D73A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ps">
    <w:name w:val="hps"/>
    <w:basedOn w:val="DefaultParagraphFont"/>
    <w:rsid w:val="005D73A1"/>
  </w:style>
  <w:style w:type="character" w:styleId="CommentReference">
    <w:name w:val="annotation reference"/>
    <w:basedOn w:val="DefaultParagraphFont"/>
    <w:uiPriority w:val="99"/>
    <w:semiHidden/>
    <w:unhideWhenUsed/>
    <w:rsid w:val="005D73A1"/>
    <w:rPr>
      <w:sz w:val="16"/>
      <w:szCs w:val="16"/>
    </w:rPr>
  </w:style>
  <w:style w:type="paragraph" w:styleId="CommentText">
    <w:name w:val="annotation text"/>
    <w:basedOn w:val="Normal"/>
    <w:link w:val="CommentTextChar"/>
    <w:uiPriority w:val="99"/>
    <w:semiHidden/>
    <w:unhideWhenUsed/>
    <w:rsid w:val="005D73A1"/>
    <w:rPr>
      <w:sz w:val="20"/>
      <w:szCs w:val="20"/>
    </w:rPr>
  </w:style>
  <w:style w:type="character" w:customStyle="1" w:styleId="CommentTextChar">
    <w:name w:val="Comment Text Char"/>
    <w:basedOn w:val="DefaultParagraphFont"/>
    <w:link w:val="CommentText"/>
    <w:uiPriority w:val="99"/>
    <w:semiHidden/>
    <w:rsid w:val="005D73A1"/>
    <w:rPr>
      <w:rFonts w:ascii="Calibri" w:eastAsia="Calibri" w:hAnsi="Calibri" w:cs="Times New Roman"/>
      <w:sz w:val="20"/>
      <w:szCs w:val="20"/>
      <w:lang w:val="en-MY" w:eastAsia="en-US"/>
    </w:rPr>
  </w:style>
  <w:style w:type="paragraph" w:styleId="BalloonText">
    <w:name w:val="Balloon Text"/>
    <w:basedOn w:val="Normal"/>
    <w:link w:val="BalloonTextChar"/>
    <w:uiPriority w:val="99"/>
    <w:semiHidden/>
    <w:unhideWhenUsed/>
    <w:rsid w:val="005D7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3A1"/>
    <w:rPr>
      <w:rFonts w:ascii="Tahoma" w:eastAsia="Calibri" w:hAnsi="Tahoma" w:cs="Tahoma"/>
      <w:sz w:val="16"/>
      <w:szCs w:val="16"/>
      <w:lang w:val="en-MY" w:eastAsia="en-US"/>
    </w:rPr>
  </w:style>
  <w:style w:type="paragraph" w:styleId="Header">
    <w:name w:val="header"/>
    <w:basedOn w:val="Normal"/>
    <w:link w:val="HeaderChar"/>
    <w:uiPriority w:val="99"/>
    <w:semiHidden/>
    <w:unhideWhenUsed/>
    <w:rsid w:val="00134EC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4ECB"/>
    <w:rPr>
      <w:rFonts w:ascii="Calibri" w:eastAsia="Calibri" w:hAnsi="Calibri" w:cs="Times New Roman"/>
      <w:lang w:val="en-MY" w:eastAsia="en-US"/>
    </w:rPr>
  </w:style>
  <w:style w:type="paragraph" w:styleId="CommentSubject">
    <w:name w:val="annotation subject"/>
    <w:basedOn w:val="CommentText"/>
    <w:next w:val="CommentText"/>
    <w:link w:val="CommentSubjectChar"/>
    <w:uiPriority w:val="99"/>
    <w:semiHidden/>
    <w:unhideWhenUsed/>
    <w:rsid w:val="00CA3FE9"/>
    <w:pPr>
      <w:spacing w:line="240" w:lineRule="auto"/>
    </w:pPr>
    <w:rPr>
      <w:b/>
      <w:bCs/>
    </w:rPr>
  </w:style>
  <w:style w:type="character" w:customStyle="1" w:styleId="CommentSubjectChar">
    <w:name w:val="Comment Subject Char"/>
    <w:basedOn w:val="CommentTextChar"/>
    <w:link w:val="CommentSubject"/>
    <w:uiPriority w:val="99"/>
    <w:semiHidden/>
    <w:rsid w:val="00CA3FE9"/>
    <w:rPr>
      <w:rFonts w:ascii="Calibri" w:eastAsia="Calibri" w:hAnsi="Calibri" w:cs="Times New Roman"/>
      <w:b/>
      <w:bCs/>
      <w:sz w:val="20"/>
      <w:szCs w:val="20"/>
      <w:lang w:val="en-MY"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YA QIN</dc:creator>
  <cp:lastModifiedBy>psychomunk</cp:lastModifiedBy>
  <cp:revision>3</cp:revision>
  <dcterms:created xsi:type="dcterms:W3CDTF">2011-02-25T09:27:00Z</dcterms:created>
  <dcterms:modified xsi:type="dcterms:W3CDTF">2011-02-25T09:30:00Z</dcterms:modified>
</cp:coreProperties>
</file>